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F32B2" w:rsidRDefault="008F32B2" w:rsidP="008F32B2">
      <w:pPr>
        <w:pBdr>
          <w:bottom w:val="single" w:sz="4" w:space="1" w:color="auto"/>
        </w:pBdr>
        <w:spacing w:before="80" w:after="80" w:line="240" w:lineRule="auto"/>
        <w:jc w:val="center"/>
        <w:rPr>
          <w:rFonts w:ascii="Garamond" w:eastAsia="Times New Roman" w:hAnsi="Garamond" w:cs="Times New Roman"/>
          <w:b/>
          <w:sz w:val="28"/>
          <w:szCs w:val="28"/>
        </w:rPr>
      </w:pPr>
      <w:r>
        <w:rPr>
          <w:rFonts w:ascii="Garamond" w:eastAsia="Times New Roman" w:hAnsi="Garamond" w:cs="Times New Roman"/>
          <w:b/>
          <w:sz w:val="28"/>
          <w:szCs w:val="28"/>
        </w:rPr>
        <w:t>ANNEXE D AU FORMULAIRE DE CANDIDATURE</w:t>
      </w:r>
    </w:p>
    <w:p w:rsidR="008F32B2" w:rsidRPr="00380F96" w:rsidRDefault="008F32B2" w:rsidP="008F32B2">
      <w:pPr>
        <w:pBdr>
          <w:bottom w:val="single" w:sz="4" w:space="1" w:color="auto"/>
        </w:pBdr>
        <w:spacing w:before="80" w:after="80" w:line="240" w:lineRule="auto"/>
        <w:jc w:val="center"/>
        <w:rPr>
          <w:rFonts w:ascii="Garamond" w:eastAsia="Times New Roman" w:hAnsi="Garamond" w:cs="Times New Roman"/>
          <w:b/>
          <w:i/>
          <w:szCs w:val="28"/>
        </w:rPr>
      </w:pPr>
      <w:r>
        <w:rPr>
          <w:rFonts w:ascii="Garamond" w:eastAsia="Times New Roman" w:hAnsi="Garamond" w:cs="Times New Roman"/>
          <w:b/>
          <w:sz w:val="28"/>
          <w:szCs w:val="28"/>
        </w:rPr>
        <w:t>SOUS-OPERATION FED INTERREG Caraïbes</w:t>
      </w:r>
      <w:r w:rsidR="00380F96">
        <w:rPr>
          <w:rFonts w:ascii="Garamond" w:eastAsia="Times New Roman" w:hAnsi="Garamond" w:cs="Times New Roman"/>
          <w:b/>
          <w:sz w:val="28"/>
          <w:szCs w:val="28"/>
        </w:rPr>
        <w:t xml:space="preserve"> </w:t>
      </w:r>
      <w:r w:rsidR="00380F96" w:rsidRPr="00380F96">
        <w:rPr>
          <w:rFonts w:ascii="Garamond" w:eastAsia="Times New Roman" w:hAnsi="Garamond" w:cs="Times New Roman"/>
          <w:b/>
          <w:i/>
          <w:szCs w:val="28"/>
        </w:rPr>
        <w:t>(version sept 2021)</w:t>
      </w:r>
    </w:p>
    <w:p w:rsidR="008F32B2" w:rsidRDefault="008F32B2" w:rsidP="008F32B2">
      <w:pPr>
        <w:spacing w:before="80" w:after="80" w:line="240" w:lineRule="auto"/>
        <w:jc w:val="center"/>
        <w:rPr>
          <w:rFonts w:ascii="Garamond" w:eastAsia="Times New Roman" w:hAnsi="Garamond" w:cs="Times New Roman"/>
          <w:b/>
          <w:i/>
          <w:sz w:val="24"/>
          <w:szCs w:val="24"/>
        </w:rPr>
      </w:pPr>
      <w:r>
        <w:rPr>
          <w:rFonts w:ascii="Garamond" w:eastAsia="Times New Roman" w:hAnsi="Garamond" w:cs="Times New Roman"/>
          <w:b/>
          <w:i/>
          <w:sz w:val="24"/>
          <w:szCs w:val="24"/>
        </w:rPr>
        <w:t>(Cette annexe est à remplir par chaque partenaire extra-communautaire sollicitant une subvention FED dans le cadre d’un projet INTERREG Caraïbes, ci-après appelé « demandeur ». Il y aura donc autant d’exemplaire de cette annexe que de demandeur de subvention FED)</w:t>
      </w:r>
    </w:p>
    <w:p w:rsidR="008F32B2" w:rsidRDefault="008F32B2" w:rsidP="008F32B2">
      <w:pPr>
        <w:spacing w:before="80" w:after="80" w:line="240" w:lineRule="auto"/>
        <w:jc w:val="center"/>
        <w:rPr>
          <w:rFonts w:ascii="Garamond" w:eastAsia="Times New Roman" w:hAnsi="Garamond" w:cs="Times New Roman"/>
          <w:b/>
          <w:i/>
          <w:color w:val="4F81BD" w:themeColor="accent1"/>
          <w:sz w:val="24"/>
          <w:szCs w:val="24"/>
        </w:rPr>
      </w:pPr>
    </w:p>
    <w:p w:rsidR="008F32B2" w:rsidRDefault="008F32B2" w:rsidP="008F32B2">
      <w:pPr>
        <w:spacing w:before="80" w:after="80" w:line="240" w:lineRule="auto"/>
        <w:jc w:val="both"/>
        <w:rPr>
          <w:rFonts w:ascii="Garamond" w:eastAsia="Times New Roman" w:hAnsi="Garamond" w:cs="Times New Roman"/>
          <w:b/>
          <w:color w:val="FF0000"/>
          <w:sz w:val="24"/>
          <w:szCs w:val="24"/>
        </w:rPr>
      </w:pPr>
      <w:r>
        <w:rPr>
          <w:rFonts w:ascii="Garamond" w:eastAsia="Times New Roman" w:hAnsi="Garamond" w:cs="Times New Roman"/>
          <w:b/>
          <w:color w:val="FF0000"/>
          <w:sz w:val="24"/>
          <w:szCs w:val="24"/>
          <w:u w:val="single"/>
        </w:rPr>
        <w:t>Rappel :</w:t>
      </w:r>
      <w:r>
        <w:rPr>
          <w:rFonts w:ascii="Garamond" w:eastAsia="Times New Roman" w:hAnsi="Garamond" w:cs="Times New Roman"/>
          <w:b/>
          <w:color w:val="FF0000"/>
          <w:sz w:val="24"/>
          <w:szCs w:val="24"/>
        </w:rPr>
        <w:t xml:space="preserve"> seul un partenaire extra-communautaire localisé dans un pays membre du CARIFORUM signataire de l’</w:t>
      </w:r>
      <w:proofErr w:type="spellStart"/>
      <w:r>
        <w:rPr>
          <w:rFonts w:ascii="Garamond" w:eastAsia="Times New Roman" w:hAnsi="Garamond" w:cs="Times New Roman"/>
          <w:b/>
          <w:color w:val="FF0000"/>
          <w:sz w:val="24"/>
          <w:szCs w:val="24"/>
        </w:rPr>
        <w:t>acccord</w:t>
      </w:r>
      <w:proofErr w:type="spellEnd"/>
      <w:r>
        <w:rPr>
          <w:rFonts w:ascii="Garamond" w:eastAsia="Times New Roman" w:hAnsi="Garamond" w:cs="Times New Roman"/>
          <w:b/>
          <w:color w:val="FF0000"/>
          <w:sz w:val="24"/>
          <w:szCs w:val="24"/>
        </w:rPr>
        <w:t xml:space="preserve"> de Cotonou</w:t>
      </w:r>
      <w:r>
        <w:rPr>
          <w:rStyle w:val="Appelnotedebasdep"/>
          <w:rFonts w:ascii="Garamond" w:eastAsia="Times New Roman" w:hAnsi="Garamond" w:cs="Times New Roman"/>
          <w:b/>
          <w:color w:val="FF0000"/>
          <w:sz w:val="24"/>
          <w:szCs w:val="24"/>
        </w:rPr>
        <w:footnoteReference w:id="1"/>
      </w:r>
      <w:r>
        <w:rPr>
          <w:rFonts w:ascii="Garamond" w:eastAsia="Times New Roman" w:hAnsi="Garamond" w:cs="Times New Roman"/>
          <w:b/>
          <w:color w:val="FF0000"/>
          <w:sz w:val="24"/>
          <w:szCs w:val="24"/>
        </w:rPr>
        <w:t xml:space="preserve"> est éligible à une subvention FED au titre d’INTERREG Caraïbes.</w:t>
      </w:r>
    </w:p>
    <w:p w:rsidR="008F32B2" w:rsidRDefault="008F32B2" w:rsidP="008F32B2">
      <w:pPr>
        <w:spacing w:after="0" w:line="240" w:lineRule="auto"/>
        <w:jc w:val="both"/>
        <w:rPr>
          <w:rFonts w:ascii="Garamond" w:eastAsia="Times New Roman" w:hAnsi="Garamond" w:cs="Times New Roman"/>
          <w:sz w:val="24"/>
          <w:szCs w:val="24"/>
        </w:rPr>
      </w:pPr>
    </w:p>
    <w:p w:rsidR="008F32B2" w:rsidRDefault="008F32B2" w:rsidP="008F32B2">
      <w:pPr>
        <w:spacing w:after="0" w:line="240" w:lineRule="auto"/>
        <w:jc w:val="both"/>
        <w:rPr>
          <w:rFonts w:ascii="Garamond" w:eastAsia="Times New Roman" w:hAnsi="Garamond" w:cs="Times New Roman"/>
          <w:sz w:val="24"/>
          <w:szCs w:val="24"/>
        </w:rPr>
      </w:pPr>
    </w:p>
    <w:p w:rsidR="008F32B2" w:rsidRDefault="008F32B2" w:rsidP="008F32B2">
      <w:pPr>
        <w:spacing w:after="0" w:line="240" w:lineRule="auto"/>
        <w:jc w:val="both"/>
        <w:rPr>
          <w:rFonts w:ascii="Garamond" w:eastAsia="Times New Roman" w:hAnsi="Garamond" w:cs="Times New Roman"/>
          <w:sz w:val="24"/>
          <w:szCs w:val="24"/>
        </w:rPr>
      </w:pPr>
      <w:r>
        <w:rPr>
          <w:rFonts w:ascii="Garamond" w:eastAsia="Times New Roman" w:hAnsi="Garamond" w:cs="Times New Roman"/>
          <w:sz w:val="24"/>
          <w:szCs w:val="24"/>
        </w:rPr>
        <w:t>A – Informations générales :</w:t>
      </w:r>
    </w:p>
    <w:p w:rsidR="008F32B2" w:rsidRDefault="008F32B2" w:rsidP="008F32B2">
      <w:pPr>
        <w:spacing w:after="0" w:line="240" w:lineRule="auto"/>
        <w:jc w:val="both"/>
        <w:rPr>
          <w:rFonts w:ascii="Garamond" w:eastAsia="Times New Roman" w:hAnsi="Garamond" w:cs="Times New Roman"/>
          <w:sz w:val="24"/>
          <w:szCs w:val="24"/>
        </w:rPr>
      </w:pPr>
    </w:p>
    <w:p w:rsidR="008F32B2" w:rsidRDefault="008F32B2" w:rsidP="008F32B2">
      <w:pPr>
        <w:spacing w:after="0" w:line="240" w:lineRule="auto"/>
        <w:jc w:val="both"/>
        <w:rPr>
          <w:rFonts w:ascii="Garamond" w:eastAsia="Times New Roman" w:hAnsi="Garamond" w:cs="Times New Roman"/>
          <w:sz w:val="24"/>
          <w:szCs w:val="24"/>
        </w:rPr>
      </w:pPr>
    </w:p>
    <w:p w:rsidR="008F32B2" w:rsidRDefault="008F32B2" w:rsidP="008F32B2">
      <w:pPr>
        <w:pStyle w:val="Paragraphedeliste"/>
        <w:numPr>
          <w:ilvl w:val="0"/>
          <w:numId w:val="1"/>
        </w:numPr>
        <w:spacing w:after="0" w:line="240" w:lineRule="auto"/>
        <w:jc w:val="both"/>
        <w:rPr>
          <w:rFonts w:ascii="Garamond" w:eastAsia="Times New Roman" w:hAnsi="Garamond" w:cs="Times New Roman"/>
          <w:sz w:val="24"/>
          <w:szCs w:val="24"/>
        </w:rPr>
      </w:pPr>
      <w:proofErr w:type="gramStart"/>
      <w:r>
        <w:rPr>
          <w:rFonts w:ascii="Garamond" w:eastAsia="Times New Roman" w:hAnsi="Garamond" w:cs="Times New Roman"/>
          <w:sz w:val="24"/>
          <w:szCs w:val="24"/>
        </w:rPr>
        <w:t>Budget :</w:t>
      </w:r>
      <w:proofErr w:type="gramEnd"/>
    </w:p>
    <w:p w:rsidR="008F32B2" w:rsidRDefault="008F32B2" w:rsidP="008F32B2">
      <w:pPr>
        <w:spacing w:after="0" w:line="240" w:lineRule="auto"/>
        <w:jc w:val="both"/>
        <w:rPr>
          <w:rFonts w:ascii="Garamond" w:eastAsia="Times New Roman" w:hAnsi="Garamond" w:cs="Times New Roman"/>
          <w:spacing w:val="-2"/>
          <w:sz w:val="24"/>
          <w:szCs w:val="24"/>
        </w:rPr>
      </w:pPr>
    </w:p>
    <w:p w:rsidR="008F32B2" w:rsidRDefault="008F32B2" w:rsidP="008F32B2">
      <w:pPr>
        <w:spacing w:after="0" w:line="240" w:lineRule="auto"/>
        <w:jc w:val="both"/>
        <w:rPr>
          <w:rFonts w:ascii="Garamond" w:eastAsia="Times New Roman" w:hAnsi="Garamond" w:cs="Times New Roman"/>
          <w:spacing w:val="-2"/>
          <w:sz w:val="24"/>
          <w:szCs w:val="24"/>
        </w:rPr>
      </w:pPr>
    </w:p>
    <w:tbl>
      <w:tblPr>
        <w:tblW w:w="472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80"/>
        <w:gridCol w:w="1499"/>
        <w:gridCol w:w="1499"/>
        <w:gridCol w:w="2137"/>
        <w:gridCol w:w="2152"/>
      </w:tblGrid>
      <w:tr w:rsidR="008F32B2" w:rsidTr="008F32B2">
        <w:trPr>
          <w:cantSplit/>
          <w:trHeight w:val="869"/>
          <w:jc w:val="center"/>
        </w:trPr>
        <w:tc>
          <w:tcPr>
            <w:tcW w:w="747" w:type="pct"/>
            <w:tcBorders>
              <w:top w:val="single" w:sz="4" w:space="0" w:color="auto"/>
              <w:left w:val="single" w:sz="4" w:space="0" w:color="auto"/>
              <w:bottom w:val="single" w:sz="4" w:space="0" w:color="auto"/>
              <w:right w:val="single" w:sz="4" w:space="0" w:color="auto"/>
            </w:tcBorders>
            <w:hideMark/>
          </w:tcPr>
          <w:p w:rsidR="008F32B2" w:rsidRDefault="008F32B2">
            <w:pPr>
              <w:spacing w:before="120" w:after="120" w:line="240" w:lineRule="auto"/>
              <w:jc w:val="center"/>
              <w:rPr>
                <w:rFonts w:ascii="Garamond" w:eastAsia="Times New Roman" w:hAnsi="Garamond" w:cs="Times New Roman"/>
                <w:sz w:val="24"/>
                <w:szCs w:val="24"/>
              </w:rPr>
            </w:pPr>
            <w:r>
              <w:rPr>
                <w:rFonts w:ascii="Garamond" w:eastAsia="Times New Roman" w:hAnsi="Garamond" w:cs="Times New Roman"/>
                <w:sz w:val="24"/>
                <w:szCs w:val="24"/>
              </w:rPr>
              <w:t>Coût total du projet</w:t>
            </w:r>
          </w:p>
        </w:tc>
        <w:tc>
          <w:tcPr>
            <w:tcW w:w="875" w:type="pct"/>
            <w:tcBorders>
              <w:top w:val="single" w:sz="4" w:space="0" w:color="auto"/>
              <w:left w:val="single" w:sz="4" w:space="0" w:color="auto"/>
              <w:bottom w:val="single" w:sz="4" w:space="0" w:color="auto"/>
              <w:right w:val="single" w:sz="4" w:space="0" w:color="auto"/>
            </w:tcBorders>
            <w:hideMark/>
          </w:tcPr>
          <w:p w:rsidR="008F32B2" w:rsidRDefault="008F32B2">
            <w:pPr>
              <w:spacing w:before="120" w:after="120" w:line="240" w:lineRule="auto"/>
              <w:jc w:val="center"/>
              <w:rPr>
                <w:rFonts w:ascii="Garamond" w:eastAsia="Times New Roman" w:hAnsi="Garamond" w:cs="Times New Roman"/>
                <w:sz w:val="24"/>
                <w:szCs w:val="24"/>
              </w:rPr>
            </w:pPr>
            <w:r>
              <w:rPr>
                <w:rFonts w:ascii="Garamond" w:eastAsia="Times New Roman" w:hAnsi="Garamond" w:cs="Times New Roman"/>
                <w:sz w:val="24"/>
                <w:szCs w:val="24"/>
              </w:rPr>
              <w:t>Subvention FEDER sollicitée pour le projet</w:t>
            </w:r>
          </w:p>
        </w:tc>
        <w:tc>
          <w:tcPr>
            <w:tcW w:w="875" w:type="pct"/>
            <w:tcBorders>
              <w:top w:val="single" w:sz="4" w:space="0" w:color="auto"/>
              <w:left w:val="single" w:sz="4" w:space="0" w:color="auto"/>
              <w:bottom w:val="single" w:sz="4" w:space="0" w:color="auto"/>
              <w:right w:val="single" w:sz="4" w:space="0" w:color="auto"/>
            </w:tcBorders>
            <w:hideMark/>
          </w:tcPr>
          <w:p w:rsidR="008F32B2" w:rsidRDefault="008F32B2">
            <w:pPr>
              <w:spacing w:before="120" w:after="120" w:line="240" w:lineRule="auto"/>
              <w:jc w:val="center"/>
              <w:rPr>
                <w:rFonts w:ascii="Garamond" w:eastAsia="Times New Roman" w:hAnsi="Garamond" w:cs="Times New Roman"/>
                <w:sz w:val="24"/>
                <w:szCs w:val="24"/>
              </w:rPr>
            </w:pPr>
            <w:r>
              <w:rPr>
                <w:rFonts w:ascii="Garamond" w:eastAsia="Times New Roman" w:hAnsi="Garamond" w:cs="Times New Roman"/>
                <w:sz w:val="24"/>
                <w:szCs w:val="24"/>
              </w:rPr>
              <w:t>Dépenses prévues par le demandeur FED</w:t>
            </w:r>
          </w:p>
        </w:tc>
        <w:tc>
          <w:tcPr>
            <w:tcW w:w="1247" w:type="pct"/>
            <w:tcBorders>
              <w:top w:val="single" w:sz="4" w:space="0" w:color="auto"/>
              <w:left w:val="single" w:sz="4" w:space="0" w:color="auto"/>
              <w:bottom w:val="single" w:sz="4" w:space="0" w:color="auto"/>
              <w:right w:val="single" w:sz="4" w:space="0" w:color="auto"/>
            </w:tcBorders>
            <w:hideMark/>
          </w:tcPr>
          <w:p w:rsidR="008F32B2" w:rsidRDefault="008F32B2">
            <w:pPr>
              <w:spacing w:before="120" w:after="120" w:line="240" w:lineRule="auto"/>
              <w:jc w:val="center"/>
              <w:rPr>
                <w:rFonts w:ascii="Garamond" w:eastAsia="Times New Roman" w:hAnsi="Garamond" w:cs="Times New Roman"/>
                <w:sz w:val="24"/>
                <w:szCs w:val="24"/>
              </w:rPr>
            </w:pPr>
            <w:r>
              <w:rPr>
                <w:rFonts w:ascii="Garamond" w:eastAsia="Times New Roman" w:hAnsi="Garamond" w:cs="Times New Roman"/>
                <w:sz w:val="24"/>
                <w:szCs w:val="24"/>
              </w:rPr>
              <w:t>Recettes nettes générées par les activités du demandeur (estimation)</w:t>
            </w:r>
          </w:p>
        </w:tc>
        <w:tc>
          <w:tcPr>
            <w:tcW w:w="1256" w:type="pct"/>
            <w:tcBorders>
              <w:top w:val="single" w:sz="4" w:space="0" w:color="auto"/>
              <w:left w:val="single" w:sz="4" w:space="0" w:color="auto"/>
              <w:bottom w:val="single" w:sz="4" w:space="0" w:color="auto"/>
              <w:right w:val="single" w:sz="4" w:space="0" w:color="auto"/>
            </w:tcBorders>
            <w:hideMark/>
          </w:tcPr>
          <w:p w:rsidR="008F32B2" w:rsidRDefault="008F32B2">
            <w:pPr>
              <w:spacing w:before="120" w:after="120" w:line="240" w:lineRule="auto"/>
              <w:jc w:val="center"/>
              <w:rPr>
                <w:rFonts w:ascii="Garamond" w:eastAsia="Times New Roman" w:hAnsi="Garamond" w:cs="Times New Roman"/>
                <w:sz w:val="24"/>
                <w:szCs w:val="24"/>
              </w:rPr>
            </w:pPr>
            <w:r>
              <w:rPr>
                <w:rFonts w:ascii="Garamond" w:eastAsia="Times New Roman" w:hAnsi="Garamond" w:cs="Times New Roman"/>
                <w:sz w:val="24"/>
                <w:szCs w:val="24"/>
              </w:rPr>
              <w:t xml:space="preserve">Subvention sollicitée au titre du FED </w:t>
            </w:r>
            <w:r>
              <w:rPr>
                <w:rFonts w:ascii="Garamond" w:eastAsia="Times New Roman" w:hAnsi="Garamond" w:cs="Times New Roman"/>
                <w:i/>
                <w:sz w:val="24"/>
                <w:szCs w:val="24"/>
              </w:rPr>
              <w:t xml:space="preserve">(géré dans le cadre d’INTERREG Caraïbes) </w:t>
            </w:r>
            <w:r>
              <w:rPr>
                <w:rFonts w:ascii="Garamond" w:eastAsia="Times New Roman" w:hAnsi="Garamond" w:cs="Times New Roman"/>
                <w:sz w:val="24"/>
                <w:szCs w:val="24"/>
              </w:rPr>
              <w:t xml:space="preserve">par le demandeur </w:t>
            </w:r>
          </w:p>
        </w:tc>
      </w:tr>
      <w:tr w:rsidR="008F32B2" w:rsidTr="008F32B2">
        <w:trPr>
          <w:cantSplit/>
          <w:trHeight w:val="449"/>
          <w:jc w:val="center"/>
        </w:trPr>
        <w:tc>
          <w:tcPr>
            <w:tcW w:w="747" w:type="pct"/>
            <w:tcBorders>
              <w:top w:val="single" w:sz="4" w:space="0" w:color="auto"/>
              <w:left w:val="single" w:sz="4" w:space="0" w:color="auto"/>
              <w:bottom w:val="single" w:sz="4" w:space="0" w:color="auto"/>
              <w:right w:val="single" w:sz="4" w:space="0" w:color="auto"/>
            </w:tcBorders>
            <w:hideMark/>
          </w:tcPr>
          <w:p w:rsidR="008F32B2" w:rsidRDefault="008F32B2">
            <w:pPr>
              <w:spacing w:before="120" w:after="120" w:line="240" w:lineRule="auto"/>
              <w:jc w:val="right"/>
              <w:rPr>
                <w:rFonts w:ascii="Garamond" w:eastAsia="Times New Roman" w:hAnsi="Garamond" w:cs="Times New Roman"/>
                <w:sz w:val="24"/>
                <w:szCs w:val="24"/>
              </w:rPr>
            </w:pPr>
            <w:r>
              <w:rPr>
                <w:rFonts w:ascii="Garamond" w:eastAsia="Times New Roman" w:hAnsi="Garamond" w:cs="Times New Roman"/>
                <w:sz w:val="24"/>
                <w:szCs w:val="24"/>
              </w:rPr>
              <w:t>&lt; EUR &gt;</w:t>
            </w:r>
          </w:p>
        </w:tc>
        <w:tc>
          <w:tcPr>
            <w:tcW w:w="875" w:type="pct"/>
            <w:tcBorders>
              <w:top w:val="single" w:sz="4" w:space="0" w:color="auto"/>
              <w:left w:val="single" w:sz="4" w:space="0" w:color="auto"/>
              <w:bottom w:val="single" w:sz="4" w:space="0" w:color="auto"/>
              <w:right w:val="single" w:sz="4" w:space="0" w:color="auto"/>
            </w:tcBorders>
            <w:hideMark/>
          </w:tcPr>
          <w:p w:rsidR="008F32B2" w:rsidRDefault="008F32B2">
            <w:pPr>
              <w:spacing w:before="120" w:after="120" w:line="240" w:lineRule="auto"/>
              <w:jc w:val="right"/>
              <w:rPr>
                <w:rFonts w:ascii="Garamond" w:eastAsia="Times New Roman" w:hAnsi="Garamond" w:cs="Times New Roman"/>
                <w:sz w:val="24"/>
                <w:szCs w:val="24"/>
              </w:rPr>
            </w:pPr>
            <w:r>
              <w:rPr>
                <w:rFonts w:ascii="Garamond" w:eastAsia="Times New Roman" w:hAnsi="Garamond" w:cs="Times New Roman"/>
                <w:sz w:val="24"/>
                <w:szCs w:val="24"/>
              </w:rPr>
              <w:t>&lt;EUR &gt;</w:t>
            </w:r>
          </w:p>
        </w:tc>
        <w:tc>
          <w:tcPr>
            <w:tcW w:w="875" w:type="pct"/>
            <w:tcBorders>
              <w:top w:val="single" w:sz="4" w:space="0" w:color="auto"/>
              <w:left w:val="single" w:sz="4" w:space="0" w:color="auto"/>
              <w:bottom w:val="single" w:sz="4" w:space="0" w:color="auto"/>
              <w:right w:val="single" w:sz="4" w:space="0" w:color="auto"/>
            </w:tcBorders>
            <w:hideMark/>
          </w:tcPr>
          <w:p w:rsidR="008F32B2" w:rsidRDefault="008F32B2">
            <w:pPr>
              <w:spacing w:before="120" w:after="120" w:line="240" w:lineRule="auto"/>
              <w:jc w:val="right"/>
              <w:rPr>
                <w:rFonts w:ascii="Garamond" w:eastAsia="Times New Roman" w:hAnsi="Garamond" w:cs="Times New Roman"/>
                <w:sz w:val="24"/>
                <w:szCs w:val="24"/>
              </w:rPr>
            </w:pPr>
            <w:r>
              <w:rPr>
                <w:rFonts w:ascii="Garamond" w:eastAsia="Times New Roman" w:hAnsi="Garamond" w:cs="Times New Roman"/>
                <w:sz w:val="24"/>
                <w:szCs w:val="24"/>
              </w:rPr>
              <w:t xml:space="preserve">&lt; EUR &gt; </w:t>
            </w:r>
          </w:p>
        </w:tc>
        <w:tc>
          <w:tcPr>
            <w:tcW w:w="1247" w:type="pct"/>
            <w:tcBorders>
              <w:top w:val="single" w:sz="4" w:space="0" w:color="auto"/>
              <w:left w:val="single" w:sz="4" w:space="0" w:color="auto"/>
              <w:bottom w:val="single" w:sz="4" w:space="0" w:color="auto"/>
              <w:right w:val="single" w:sz="4" w:space="0" w:color="auto"/>
            </w:tcBorders>
            <w:hideMark/>
          </w:tcPr>
          <w:p w:rsidR="008F32B2" w:rsidRDefault="008F32B2">
            <w:pPr>
              <w:spacing w:before="120" w:after="120" w:line="240" w:lineRule="auto"/>
              <w:jc w:val="right"/>
              <w:rPr>
                <w:rFonts w:ascii="Garamond" w:eastAsia="Times New Roman" w:hAnsi="Garamond" w:cs="Times New Roman"/>
                <w:sz w:val="24"/>
                <w:szCs w:val="24"/>
              </w:rPr>
            </w:pPr>
            <w:r>
              <w:rPr>
                <w:rFonts w:ascii="Garamond" w:eastAsia="Times New Roman" w:hAnsi="Garamond" w:cs="Times New Roman"/>
                <w:sz w:val="24"/>
                <w:szCs w:val="24"/>
              </w:rPr>
              <w:t>&lt; EUR &gt;</w:t>
            </w:r>
          </w:p>
        </w:tc>
        <w:tc>
          <w:tcPr>
            <w:tcW w:w="1256" w:type="pct"/>
            <w:tcBorders>
              <w:top w:val="single" w:sz="4" w:space="0" w:color="auto"/>
              <w:left w:val="single" w:sz="4" w:space="0" w:color="auto"/>
              <w:bottom w:val="single" w:sz="4" w:space="0" w:color="auto"/>
              <w:right w:val="single" w:sz="4" w:space="0" w:color="auto"/>
            </w:tcBorders>
            <w:hideMark/>
          </w:tcPr>
          <w:p w:rsidR="008F32B2" w:rsidRDefault="008F32B2">
            <w:pPr>
              <w:spacing w:before="120" w:after="120" w:line="240" w:lineRule="auto"/>
              <w:jc w:val="right"/>
              <w:rPr>
                <w:rFonts w:ascii="Garamond" w:eastAsia="Times New Roman" w:hAnsi="Garamond" w:cs="Times New Roman"/>
                <w:sz w:val="24"/>
                <w:szCs w:val="24"/>
              </w:rPr>
            </w:pPr>
            <w:r>
              <w:rPr>
                <w:rFonts w:ascii="Garamond" w:eastAsia="Times New Roman" w:hAnsi="Garamond" w:cs="Times New Roman"/>
                <w:sz w:val="24"/>
                <w:szCs w:val="24"/>
              </w:rPr>
              <w:t>&lt; EUR &gt;</w:t>
            </w:r>
          </w:p>
        </w:tc>
      </w:tr>
    </w:tbl>
    <w:p w:rsidR="008F32B2" w:rsidRDefault="008F32B2" w:rsidP="008F32B2">
      <w:pPr>
        <w:spacing w:after="0" w:line="240" w:lineRule="auto"/>
        <w:jc w:val="both"/>
        <w:rPr>
          <w:rFonts w:ascii="Garamond" w:eastAsia="Times New Roman" w:hAnsi="Garamond" w:cs="Times New Roman"/>
          <w:spacing w:val="-2"/>
          <w:sz w:val="24"/>
          <w:szCs w:val="24"/>
        </w:rPr>
      </w:pPr>
    </w:p>
    <w:p w:rsidR="008F32B2" w:rsidRDefault="008F32B2" w:rsidP="008F32B2">
      <w:pPr>
        <w:spacing w:after="0" w:line="240" w:lineRule="auto"/>
        <w:jc w:val="both"/>
        <w:rPr>
          <w:rFonts w:ascii="Garamond" w:eastAsia="Times New Roman" w:hAnsi="Garamond" w:cs="Times New Roman"/>
          <w:spacing w:val="-2"/>
          <w:sz w:val="24"/>
          <w:szCs w:val="24"/>
        </w:rPr>
      </w:pPr>
    </w:p>
    <w:p w:rsidR="008F32B2" w:rsidRDefault="008F32B2" w:rsidP="008F32B2">
      <w:pPr>
        <w:spacing w:after="0" w:line="240" w:lineRule="auto"/>
        <w:jc w:val="both"/>
        <w:rPr>
          <w:rFonts w:ascii="Garamond" w:eastAsia="Times New Roman" w:hAnsi="Garamond" w:cs="Times New Roman"/>
          <w:spacing w:val="-2"/>
          <w:sz w:val="24"/>
          <w:szCs w:val="24"/>
        </w:rPr>
      </w:pPr>
    </w:p>
    <w:p w:rsidR="008F32B2" w:rsidRDefault="008F32B2" w:rsidP="008F32B2">
      <w:pPr>
        <w:spacing w:after="0" w:line="240" w:lineRule="auto"/>
        <w:jc w:val="both"/>
        <w:rPr>
          <w:rFonts w:ascii="Garamond" w:eastAsia="Times New Roman" w:hAnsi="Garamond" w:cs="Times New Roman"/>
          <w:spacing w:val="-2"/>
          <w:sz w:val="24"/>
          <w:szCs w:val="24"/>
        </w:rPr>
      </w:pPr>
    </w:p>
    <w:p w:rsidR="008F32B2" w:rsidRDefault="008F32B2" w:rsidP="008F32B2">
      <w:pPr>
        <w:pStyle w:val="Paragraphedeliste"/>
        <w:numPr>
          <w:ilvl w:val="0"/>
          <w:numId w:val="1"/>
        </w:numPr>
        <w:spacing w:after="0" w:line="240" w:lineRule="auto"/>
        <w:jc w:val="both"/>
        <w:rPr>
          <w:rFonts w:ascii="Garamond" w:eastAsia="Times New Roman" w:hAnsi="Garamond" w:cs="Times New Roman"/>
          <w:sz w:val="24"/>
          <w:szCs w:val="24"/>
        </w:rPr>
      </w:pPr>
      <w:proofErr w:type="spellStart"/>
      <w:r>
        <w:rPr>
          <w:rFonts w:ascii="Garamond" w:eastAsia="Times New Roman" w:hAnsi="Garamond" w:cs="Times New Roman"/>
          <w:spacing w:val="-2"/>
          <w:sz w:val="24"/>
          <w:szCs w:val="24"/>
        </w:rPr>
        <w:t>Activités</w:t>
      </w:r>
      <w:proofErr w:type="spellEnd"/>
      <w:r>
        <w:rPr>
          <w:rFonts w:ascii="Garamond" w:eastAsia="Times New Roman" w:hAnsi="Garamond" w:cs="Times New Roman"/>
          <w:spacing w:val="-2"/>
          <w:sz w:val="24"/>
          <w:szCs w:val="24"/>
        </w:rPr>
        <w:t xml:space="preserve"> </w:t>
      </w:r>
      <w:proofErr w:type="spellStart"/>
      <w:proofErr w:type="gramStart"/>
      <w:r>
        <w:rPr>
          <w:rFonts w:ascii="Garamond" w:eastAsia="Times New Roman" w:hAnsi="Garamond" w:cs="Times New Roman"/>
          <w:spacing w:val="-2"/>
          <w:sz w:val="24"/>
          <w:szCs w:val="24"/>
        </w:rPr>
        <w:t>prévues</w:t>
      </w:r>
      <w:proofErr w:type="spellEnd"/>
      <w:r>
        <w:rPr>
          <w:rFonts w:ascii="Garamond" w:eastAsia="Times New Roman" w:hAnsi="Garamond" w:cs="Times New Roman"/>
          <w:spacing w:val="-2"/>
          <w:sz w:val="24"/>
          <w:szCs w:val="24"/>
        </w:rPr>
        <w:t> :</w:t>
      </w:r>
      <w:proofErr w:type="gramEnd"/>
    </w:p>
    <w:p w:rsidR="008F32B2" w:rsidRDefault="008F32B2" w:rsidP="008F32B2">
      <w:pPr>
        <w:spacing w:after="0" w:line="240" w:lineRule="auto"/>
        <w:jc w:val="both"/>
        <w:rPr>
          <w:rFonts w:ascii="Garamond" w:eastAsia="Times New Roman" w:hAnsi="Garamond" w:cs="Times New Roman"/>
          <w:sz w:val="24"/>
          <w:szCs w:val="24"/>
        </w:rPr>
      </w:pPr>
    </w:p>
    <w:p w:rsidR="008F32B2" w:rsidRDefault="008F32B2" w:rsidP="008F32B2">
      <w:pPr>
        <w:tabs>
          <w:tab w:val="left" w:pos="-720"/>
        </w:tabs>
        <w:suppressAutoHyphens/>
        <w:spacing w:after="0" w:line="240" w:lineRule="auto"/>
        <w:jc w:val="both"/>
        <w:rPr>
          <w:rFonts w:ascii="Garamond" w:eastAsia="Times New Roman" w:hAnsi="Garamond" w:cs="Times New Roman"/>
          <w:spacing w:val="-2"/>
          <w:sz w:val="24"/>
          <w:szCs w:val="24"/>
        </w:rPr>
      </w:pPr>
      <w:r>
        <w:rPr>
          <w:rFonts w:ascii="Garamond" w:eastAsia="Times New Roman" w:hAnsi="Garamond" w:cs="Times New Roman"/>
          <w:sz w:val="24"/>
          <w:szCs w:val="24"/>
        </w:rPr>
        <w:t xml:space="preserve">Maximum 4 pages.  </w:t>
      </w:r>
      <w:r>
        <w:rPr>
          <w:rFonts w:ascii="Garamond" w:eastAsia="Times New Roman" w:hAnsi="Garamond" w:cs="Times New Roman"/>
          <w:spacing w:val="-2"/>
          <w:sz w:val="24"/>
          <w:szCs w:val="24"/>
        </w:rPr>
        <w:t>Description détaillée des éléments suivants :</w:t>
      </w:r>
    </w:p>
    <w:p w:rsidR="008F32B2" w:rsidRDefault="008F32B2" w:rsidP="008F32B2">
      <w:pPr>
        <w:tabs>
          <w:tab w:val="left" w:pos="-720"/>
        </w:tabs>
        <w:suppressAutoHyphens/>
        <w:spacing w:after="0" w:line="240" w:lineRule="auto"/>
        <w:jc w:val="both"/>
        <w:rPr>
          <w:rFonts w:ascii="Garamond" w:eastAsia="Times New Roman" w:hAnsi="Garamond" w:cs="Times New Roman"/>
          <w:spacing w:val="-2"/>
          <w:sz w:val="24"/>
          <w:szCs w:val="24"/>
        </w:rPr>
      </w:pPr>
    </w:p>
    <w:p w:rsidR="008F32B2" w:rsidRDefault="008F32B2" w:rsidP="008F32B2">
      <w:pPr>
        <w:numPr>
          <w:ilvl w:val="0"/>
          <w:numId w:val="2"/>
        </w:numPr>
        <w:tabs>
          <w:tab w:val="left" w:pos="-720"/>
        </w:tabs>
        <w:suppressAutoHyphens/>
        <w:spacing w:before="40" w:after="240" w:line="240" w:lineRule="auto"/>
        <w:jc w:val="both"/>
        <w:rPr>
          <w:rFonts w:ascii="Garamond" w:eastAsia="Times New Roman" w:hAnsi="Garamond" w:cs="Times New Roman"/>
          <w:spacing w:val="-2"/>
          <w:sz w:val="24"/>
          <w:szCs w:val="24"/>
        </w:rPr>
      </w:pPr>
      <w:r>
        <w:rPr>
          <w:rFonts w:ascii="Garamond" w:eastAsia="Times New Roman" w:hAnsi="Garamond" w:cs="Times New Roman"/>
          <w:spacing w:val="-2"/>
          <w:sz w:val="24"/>
          <w:szCs w:val="24"/>
        </w:rPr>
        <w:t>Activités prévues par le demandeur ;</w:t>
      </w:r>
    </w:p>
    <w:p w:rsidR="008F32B2" w:rsidRDefault="008F32B2" w:rsidP="008F32B2">
      <w:pPr>
        <w:numPr>
          <w:ilvl w:val="0"/>
          <w:numId w:val="2"/>
        </w:numPr>
        <w:tabs>
          <w:tab w:val="left" w:pos="-720"/>
        </w:tabs>
        <w:suppressAutoHyphens/>
        <w:spacing w:before="40" w:after="240" w:line="240" w:lineRule="auto"/>
        <w:jc w:val="both"/>
        <w:rPr>
          <w:rFonts w:ascii="Garamond" w:eastAsia="Times New Roman" w:hAnsi="Garamond" w:cs="Times New Roman"/>
          <w:spacing w:val="-2"/>
          <w:sz w:val="24"/>
          <w:szCs w:val="24"/>
        </w:rPr>
      </w:pPr>
      <w:r>
        <w:rPr>
          <w:rFonts w:ascii="Garamond" w:eastAsia="Times New Roman" w:hAnsi="Garamond" w:cs="Times New Roman"/>
          <w:spacing w:val="-2"/>
          <w:sz w:val="24"/>
          <w:szCs w:val="24"/>
        </w:rPr>
        <w:t>Durée de mise en œuvre (ne peut pas aller au-delà d’Octobre 20</w:t>
      </w:r>
      <w:r w:rsidR="00FD652C">
        <w:rPr>
          <w:rFonts w:ascii="Garamond" w:eastAsia="Times New Roman" w:hAnsi="Garamond" w:cs="Times New Roman"/>
          <w:spacing w:val="-2"/>
          <w:sz w:val="24"/>
          <w:szCs w:val="24"/>
        </w:rPr>
        <w:t>22</w:t>
      </w:r>
      <w:r>
        <w:rPr>
          <w:rFonts w:ascii="Garamond" w:eastAsia="Times New Roman" w:hAnsi="Garamond" w:cs="Times New Roman"/>
          <w:spacing w:val="-2"/>
          <w:sz w:val="24"/>
          <w:szCs w:val="24"/>
        </w:rPr>
        <w:t>) ;</w:t>
      </w:r>
    </w:p>
    <w:p w:rsidR="008F32B2" w:rsidRDefault="008F32B2" w:rsidP="008F32B2">
      <w:pPr>
        <w:numPr>
          <w:ilvl w:val="0"/>
          <w:numId w:val="2"/>
        </w:numPr>
        <w:tabs>
          <w:tab w:val="left" w:pos="-720"/>
        </w:tabs>
        <w:suppressAutoHyphens/>
        <w:spacing w:before="40" w:after="240" w:line="240" w:lineRule="auto"/>
        <w:jc w:val="both"/>
        <w:rPr>
          <w:rFonts w:ascii="Garamond" w:eastAsia="Times New Roman" w:hAnsi="Garamond" w:cs="Times New Roman"/>
          <w:sz w:val="24"/>
          <w:szCs w:val="24"/>
        </w:rPr>
      </w:pPr>
      <w:r>
        <w:rPr>
          <w:rFonts w:ascii="Garamond" w:eastAsia="Times New Roman" w:hAnsi="Garamond" w:cs="Times New Roman"/>
          <w:spacing w:val="-2"/>
          <w:sz w:val="24"/>
          <w:szCs w:val="24"/>
        </w:rPr>
        <w:t xml:space="preserve">Méthode de mise en œuvre des activités prévues et méthode de coordination avec le projet global ; </w:t>
      </w:r>
    </w:p>
    <w:p w:rsidR="008F32B2" w:rsidRDefault="008F32B2" w:rsidP="008F32B2">
      <w:pPr>
        <w:numPr>
          <w:ilvl w:val="0"/>
          <w:numId w:val="2"/>
        </w:numPr>
        <w:tabs>
          <w:tab w:val="left" w:pos="-720"/>
        </w:tabs>
        <w:suppressAutoHyphens/>
        <w:spacing w:before="40" w:after="240" w:line="240" w:lineRule="auto"/>
        <w:jc w:val="both"/>
        <w:rPr>
          <w:rFonts w:ascii="Garamond" w:eastAsia="Times New Roman" w:hAnsi="Garamond" w:cs="Times New Roman"/>
          <w:sz w:val="24"/>
          <w:szCs w:val="24"/>
        </w:rPr>
      </w:pPr>
      <w:r>
        <w:rPr>
          <w:rFonts w:ascii="Garamond" w:eastAsia="Times New Roman" w:hAnsi="Garamond" w:cs="Times New Roman"/>
          <w:spacing w:val="-2"/>
          <w:sz w:val="24"/>
          <w:szCs w:val="24"/>
        </w:rPr>
        <w:t>Equipe proposée pour la mise en œuvre des activités (</w:t>
      </w:r>
      <w:r>
        <w:rPr>
          <w:rFonts w:ascii="Garamond" w:eastAsia="Times New Roman" w:hAnsi="Garamond" w:cs="Times New Roman"/>
          <w:i/>
          <w:spacing w:val="-2"/>
          <w:sz w:val="24"/>
          <w:szCs w:val="24"/>
        </w:rPr>
        <w:t>par fonction : il n’y a pas lieu d’indiquer les noms des personnes à ce stade</w:t>
      </w:r>
      <w:r>
        <w:rPr>
          <w:rFonts w:ascii="Garamond" w:eastAsia="Times New Roman" w:hAnsi="Garamond" w:cs="Times New Roman"/>
          <w:spacing w:val="-2"/>
          <w:sz w:val="24"/>
          <w:szCs w:val="24"/>
        </w:rPr>
        <w:t>) ;</w:t>
      </w:r>
    </w:p>
    <w:p w:rsidR="008F32B2" w:rsidRDefault="008F32B2" w:rsidP="008F32B2">
      <w:pPr>
        <w:pStyle w:val="Paragraphedeliste"/>
        <w:numPr>
          <w:ilvl w:val="0"/>
          <w:numId w:val="2"/>
        </w:numPr>
        <w:spacing w:after="0" w:line="240" w:lineRule="auto"/>
        <w:jc w:val="both"/>
        <w:rPr>
          <w:rFonts w:ascii="Garamond" w:eastAsia="Times New Roman" w:hAnsi="Garamond" w:cs="Times New Roman"/>
          <w:sz w:val="24"/>
          <w:szCs w:val="24"/>
          <w:lang w:val="fr-FR"/>
        </w:rPr>
      </w:pPr>
      <w:r>
        <w:rPr>
          <w:rFonts w:ascii="Garamond" w:eastAsia="Times New Roman" w:hAnsi="Garamond" w:cs="Times New Roman"/>
          <w:sz w:val="24"/>
          <w:szCs w:val="24"/>
          <w:lang w:val="fr-FR"/>
        </w:rPr>
        <w:lastRenderedPageBreak/>
        <w:t>Les territoires concernés, les bénéficiaires et la pertinence de cette localisation des activités au regard de leurs objectifs ;</w:t>
      </w:r>
    </w:p>
    <w:p w:rsidR="008F32B2" w:rsidRDefault="008F32B2" w:rsidP="008F32B2">
      <w:pPr>
        <w:pStyle w:val="Paragraphedeliste"/>
        <w:spacing w:after="0" w:line="240" w:lineRule="auto"/>
        <w:ind w:left="360"/>
        <w:jc w:val="both"/>
        <w:rPr>
          <w:rFonts w:ascii="Garamond" w:eastAsia="Times New Roman" w:hAnsi="Garamond" w:cs="Times New Roman"/>
          <w:sz w:val="24"/>
          <w:szCs w:val="24"/>
          <w:lang w:val="fr-FR"/>
        </w:rPr>
      </w:pPr>
    </w:p>
    <w:p w:rsidR="008F32B2" w:rsidRDefault="008F32B2" w:rsidP="008F32B2">
      <w:pPr>
        <w:numPr>
          <w:ilvl w:val="0"/>
          <w:numId w:val="2"/>
        </w:numPr>
        <w:tabs>
          <w:tab w:val="left" w:pos="-720"/>
        </w:tabs>
        <w:suppressAutoHyphens/>
        <w:spacing w:before="40" w:after="240" w:line="240" w:lineRule="auto"/>
        <w:jc w:val="both"/>
        <w:rPr>
          <w:rFonts w:ascii="Garamond" w:eastAsia="Times New Roman" w:hAnsi="Garamond" w:cs="Times New Roman"/>
          <w:sz w:val="24"/>
          <w:szCs w:val="24"/>
        </w:rPr>
      </w:pPr>
      <w:r>
        <w:rPr>
          <w:rFonts w:ascii="Garamond" w:eastAsia="Times New Roman" w:hAnsi="Garamond" w:cs="Times New Roman"/>
          <w:spacing w:val="-2"/>
          <w:sz w:val="24"/>
          <w:szCs w:val="24"/>
        </w:rPr>
        <w:t>Procédures d’évaluation interne des activités mises en œuvre.</w:t>
      </w:r>
    </w:p>
    <w:p w:rsidR="008F32B2" w:rsidRDefault="008F32B2" w:rsidP="008F32B2">
      <w:pPr>
        <w:spacing w:after="0" w:line="240" w:lineRule="auto"/>
        <w:jc w:val="both"/>
        <w:rPr>
          <w:rFonts w:ascii="Garamond" w:eastAsia="Times New Roman" w:hAnsi="Garamond" w:cs="Times New Roman"/>
          <w:sz w:val="24"/>
          <w:szCs w:val="24"/>
        </w:rPr>
      </w:pPr>
    </w:p>
    <w:p w:rsidR="008F32B2" w:rsidRDefault="008F32B2" w:rsidP="008F32B2">
      <w:pPr>
        <w:spacing w:after="0" w:line="240" w:lineRule="auto"/>
        <w:jc w:val="both"/>
        <w:rPr>
          <w:rFonts w:ascii="Garamond" w:eastAsia="Times New Roman" w:hAnsi="Garamond" w:cs="Times New Roman"/>
          <w:sz w:val="24"/>
          <w:szCs w:val="24"/>
        </w:rPr>
      </w:pPr>
    </w:p>
    <w:p w:rsidR="008F32B2" w:rsidRDefault="008F32B2" w:rsidP="008F32B2">
      <w:pPr>
        <w:pStyle w:val="Paragraphedeliste"/>
        <w:widowControl w:val="0"/>
        <w:numPr>
          <w:ilvl w:val="0"/>
          <w:numId w:val="1"/>
        </w:numPr>
        <w:tabs>
          <w:tab w:val="right" w:pos="8789"/>
        </w:tabs>
        <w:suppressAutoHyphens/>
        <w:spacing w:after="0" w:line="240" w:lineRule="auto"/>
        <w:jc w:val="both"/>
        <w:rPr>
          <w:rFonts w:ascii="Garamond" w:eastAsia="Times New Roman" w:hAnsi="Garamond" w:cs="Times New Roman"/>
          <w:spacing w:val="-2"/>
          <w:sz w:val="24"/>
          <w:szCs w:val="24"/>
        </w:rPr>
      </w:pPr>
      <w:r>
        <w:rPr>
          <w:rFonts w:ascii="Garamond" w:eastAsia="Times New Roman" w:hAnsi="Garamond" w:cs="Times New Roman"/>
          <w:spacing w:val="-2"/>
          <w:sz w:val="24"/>
          <w:szCs w:val="24"/>
        </w:rPr>
        <w:t xml:space="preserve">Planning de </w:t>
      </w:r>
      <w:proofErr w:type="spellStart"/>
      <w:r>
        <w:rPr>
          <w:rFonts w:ascii="Garamond" w:eastAsia="Times New Roman" w:hAnsi="Garamond" w:cs="Times New Roman"/>
          <w:spacing w:val="-2"/>
          <w:sz w:val="24"/>
          <w:szCs w:val="24"/>
        </w:rPr>
        <w:t>réalisation</w:t>
      </w:r>
      <w:proofErr w:type="spellEnd"/>
    </w:p>
    <w:p w:rsidR="008F32B2" w:rsidRDefault="008F32B2" w:rsidP="008F32B2">
      <w:pPr>
        <w:widowControl w:val="0"/>
        <w:tabs>
          <w:tab w:val="right" w:pos="8789"/>
        </w:tabs>
        <w:suppressAutoHyphens/>
        <w:spacing w:after="0" w:line="240" w:lineRule="auto"/>
        <w:ind w:left="567" w:hanging="567"/>
        <w:jc w:val="both"/>
        <w:rPr>
          <w:rFonts w:ascii="Garamond" w:eastAsia="Times New Roman" w:hAnsi="Garamond" w:cs="Times New Roman"/>
          <w:spacing w:val="-2"/>
          <w:sz w:val="24"/>
          <w:szCs w:val="24"/>
        </w:rPr>
      </w:pPr>
      <w:r>
        <w:rPr>
          <w:noProof/>
        </w:rPr>
        <mc:AlternateContent>
          <mc:Choice Requires="wps">
            <w:drawing>
              <wp:anchor distT="0" distB="0" distL="114300" distR="114300" simplePos="0" relativeHeight="251655168" behindDoc="0" locked="0" layoutInCell="0" allowOverlap="1">
                <wp:simplePos x="0" y="0"/>
                <wp:positionH relativeFrom="column">
                  <wp:posOffset>13970</wp:posOffset>
                </wp:positionH>
                <wp:positionV relativeFrom="paragraph">
                  <wp:posOffset>125095</wp:posOffset>
                </wp:positionV>
                <wp:extent cx="5852160" cy="0"/>
                <wp:effectExtent l="0" t="0" r="0" b="0"/>
                <wp:wrapNone/>
                <wp:docPr id="20" name="Connecteur droit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521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5FC4C2B" id="Connecteur droit 20" o:spid="_x0000_s1026" style="position:absolute;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pt,9.85pt" to="461.9pt,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" o:allowincell="f"/>
            </w:pict>
          </mc:Fallback>
        </mc:AlternateContent>
      </w:r>
    </w:p>
    <w:p w:rsidR="008F32B2" w:rsidRDefault="008F32B2" w:rsidP="008F32B2">
      <w:pPr>
        <w:tabs>
          <w:tab w:val="left" w:pos="-720"/>
        </w:tabs>
        <w:suppressAutoHyphens/>
        <w:spacing w:after="0" w:line="240" w:lineRule="auto"/>
        <w:jc w:val="both"/>
        <w:rPr>
          <w:rFonts w:ascii="Garamond" w:eastAsia="Times New Roman" w:hAnsi="Garamond" w:cs="Times New Roman"/>
          <w:sz w:val="24"/>
          <w:szCs w:val="24"/>
        </w:rPr>
      </w:pPr>
    </w:p>
    <w:p w:rsidR="008F32B2" w:rsidRDefault="008F32B2" w:rsidP="008F32B2">
      <w:pPr>
        <w:spacing w:after="0" w:line="240" w:lineRule="auto"/>
        <w:jc w:val="both"/>
        <w:rPr>
          <w:rFonts w:ascii="Garamond" w:eastAsia="Times New Roman" w:hAnsi="Garamond" w:cs="Times New Roman"/>
          <w:sz w:val="24"/>
          <w:szCs w:val="24"/>
        </w:rPr>
      </w:pPr>
      <w:r>
        <w:rPr>
          <w:rFonts w:ascii="Garamond" w:eastAsia="Times New Roman" w:hAnsi="Garamond" w:cs="Times New Roman"/>
          <w:sz w:val="24"/>
          <w:szCs w:val="24"/>
        </w:rPr>
        <w:t xml:space="preserve">Le plan d’action pour la première année de mise en œuvre doit être suffisamment détaillé pour permettre d’avoir une idée de la </w:t>
      </w:r>
      <w:r>
        <w:rPr>
          <w:rFonts w:ascii="Garamond" w:eastAsia="Times New Roman" w:hAnsi="Garamond" w:cs="Times New Roman"/>
          <w:sz w:val="24"/>
          <w:szCs w:val="24"/>
          <w:u w:val="single"/>
        </w:rPr>
        <w:t>préparation</w:t>
      </w:r>
      <w:r>
        <w:rPr>
          <w:rFonts w:ascii="Garamond" w:eastAsia="Times New Roman" w:hAnsi="Garamond" w:cs="Times New Roman"/>
          <w:sz w:val="24"/>
          <w:szCs w:val="24"/>
        </w:rPr>
        <w:t xml:space="preserve"> et de la </w:t>
      </w:r>
      <w:r>
        <w:rPr>
          <w:rFonts w:ascii="Garamond" w:eastAsia="Times New Roman" w:hAnsi="Garamond" w:cs="Times New Roman"/>
          <w:sz w:val="24"/>
          <w:szCs w:val="24"/>
          <w:u w:val="single"/>
        </w:rPr>
        <w:t>mise en œuvre</w:t>
      </w:r>
      <w:r>
        <w:rPr>
          <w:rFonts w:ascii="Garamond" w:eastAsia="Times New Roman" w:hAnsi="Garamond" w:cs="Times New Roman"/>
          <w:sz w:val="24"/>
          <w:szCs w:val="24"/>
        </w:rPr>
        <w:t xml:space="preserve"> de chaque activité. Le plan d’action pour chacune des années suivantes (selon la durée de l’action) peut être plus général et ne doit indiquer que les activités principales prévues pour ces années-là. </w:t>
      </w:r>
    </w:p>
    <w:p w:rsidR="008F32B2" w:rsidRDefault="008F32B2" w:rsidP="008F32B2">
      <w:pPr>
        <w:spacing w:after="0" w:line="240" w:lineRule="auto"/>
        <w:jc w:val="both"/>
        <w:rPr>
          <w:rFonts w:ascii="Garamond" w:eastAsia="Times New Roman" w:hAnsi="Garamond" w:cs="Times New Roman"/>
          <w:b/>
          <w:sz w:val="24"/>
          <w:szCs w:val="24"/>
        </w:rPr>
      </w:pPr>
      <w:r>
        <w:rPr>
          <w:rFonts w:ascii="Garamond" w:eastAsia="Times New Roman" w:hAnsi="Garamond" w:cs="Times New Roman"/>
          <w:b/>
          <w:sz w:val="24"/>
          <w:szCs w:val="24"/>
          <w:u w:val="single"/>
        </w:rPr>
        <w:t>Attention</w:t>
      </w:r>
      <w:r>
        <w:rPr>
          <w:rFonts w:ascii="Garamond" w:eastAsia="Times New Roman" w:hAnsi="Garamond" w:cs="Times New Roman"/>
          <w:b/>
          <w:sz w:val="24"/>
          <w:szCs w:val="24"/>
        </w:rPr>
        <w:t> : les activités devront être achevées avant le 17 Octobre 20</w:t>
      </w:r>
      <w:r w:rsidR="00CE0E71">
        <w:rPr>
          <w:rFonts w:ascii="Garamond" w:eastAsia="Times New Roman" w:hAnsi="Garamond" w:cs="Times New Roman"/>
          <w:b/>
          <w:sz w:val="24"/>
          <w:szCs w:val="24"/>
        </w:rPr>
        <w:t>22</w:t>
      </w:r>
      <w:r>
        <w:rPr>
          <w:rFonts w:ascii="Garamond" w:eastAsia="Times New Roman" w:hAnsi="Garamond" w:cs="Times New Roman"/>
          <w:b/>
          <w:sz w:val="24"/>
          <w:szCs w:val="24"/>
        </w:rPr>
        <w:t>.</w:t>
      </w:r>
    </w:p>
    <w:p w:rsidR="008F32B2" w:rsidRDefault="008F32B2" w:rsidP="008F32B2">
      <w:pPr>
        <w:spacing w:after="0" w:line="240" w:lineRule="auto"/>
        <w:jc w:val="both"/>
        <w:rPr>
          <w:rFonts w:ascii="Garamond" w:eastAsia="Times New Roman" w:hAnsi="Garamond" w:cs="Times New Roman"/>
          <w:sz w:val="24"/>
          <w:szCs w:val="24"/>
        </w:rPr>
      </w:pPr>
      <w:r>
        <w:rPr>
          <w:rFonts w:ascii="Garamond" w:eastAsia="Times New Roman" w:hAnsi="Garamond" w:cs="Times New Roman"/>
          <w:sz w:val="24"/>
          <w:szCs w:val="24"/>
        </w:rPr>
        <w:t xml:space="preserve">Le plan d’action doit être rédigé conformément au modèle suivant : </w:t>
      </w:r>
    </w:p>
    <w:p w:rsidR="008F32B2" w:rsidRDefault="008F32B2" w:rsidP="008F32B2">
      <w:pPr>
        <w:spacing w:after="0" w:line="240" w:lineRule="auto"/>
        <w:rPr>
          <w:rFonts w:ascii="Garamond" w:eastAsia="Times New Roman" w:hAnsi="Garamond" w:cs="Times New Roman"/>
          <w:sz w:val="24"/>
          <w:szCs w:val="24"/>
        </w:rPr>
      </w:pPr>
    </w:p>
    <w:tbl>
      <w:tblPr>
        <w:tblW w:w="49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34"/>
        <w:gridCol w:w="961"/>
        <w:gridCol w:w="641"/>
        <w:gridCol w:w="481"/>
        <w:gridCol w:w="570"/>
        <w:gridCol w:w="524"/>
        <w:gridCol w:w="512"/>
        <w:gridCol w:w="9"/>
        <w:gridCol w:w="529"/>
        <w:gridCol w:w="524"/>
        <w:gridCol w:w="538"/>
        <w:gridCol w:w="512"/>
        <w:gridCol w:w="524"/>
        <w:gridCol w:w="522"/>
      </w:tblGrid>
      <w:tr w:rsidR="008F32B2" w:rsidTr="008F32B2">
        <w:trPr>
          <w:cantSplit/>
        </w:trPr>
        <w:tc>
          <w:tcPr>
            <w:tcW w:w="5000" w:type="pct"/>
            <w:gridSpan w:val="14"/>
            <w:tcBorders>
              <w:top w:val="single" w:sz="4" w:space="0" w:color="auto"/>
              <w:left w:val="single" w:sz="4" w:space="0" w:color="auto"/>
              <w:bottom w:val="single" w:sz="4" w:space="0" w:color="auto"/>
              <w:right w:val="single" w:sz="4" w:space="0" w:color="auto"/>
            </w:tcBorders>
            <w:hideMark/>
          </w:tcPr>
          <w:p w:rsidR="008F32B2" w:rsidRDefault="008F32B2">
            <w:pPr>
              <w:spacing w:after="0" w:line="240" w:lineRule="auto"/>
              <w:ind w:right="-1475"/>
              <w:jc w:val="center"/>
              <w:rPr>
                <w:rFonts w:ascii="Garamond" w:eastAsia="Times New Roman" w:hAnsi="Garamond" w:cs="Times New Roman"/>
                <w:sz w:val="24"/>
                <w:szCs w:val="24"/>
                <w:highlight w:val="lightGray"/>
              </w:rPr>
            </w:pPr>
            <w:r>
              <w:rPr>
                <w:rFonts w:ascii="Garamond" w:eastAsia="Times New Roman" w:hAnsi="Garamond" w:cs="Times New Roman"/>
                <w:sz w:val="24"/>
                <w:szCs w:val="24"/>
                <w:highlight w:val="lightGray"/>
              </w:rPr>
              <w:t>Année 1</w:t>
            </w:r>
          </w:p>
        </w:tc>
      </w:tr>
      <w:tr w:rsidR="008F32B2" w:rsidTr="008F32B2">
        <w:trPr>
          <w:cantSplit/>
        </w:trPr>
        <w:tc>
          <w:tcPr>
            <w:tcW w:w="1145" w:type="pct"/>
            <w:tcBorders>
              <w:top w:val="nil"/>
              <w:left w:val="single" w:sz="4" w:space="0" w:color="auto"/>
              <w:bottom w:val="single" w:sz="4" w:space="0" w:color="auto"/>
              <w:right w:val="single" w:sz="4" w:space="0" w:color="auto"/>
            </w:tcBorders>
          </w:tcPr>
          <w:p w:rsidR="008F32B2" w:rsidRDefault="008F32B2">
            <w:pPr>
              <w:spacing w:after="0" w:line="240" w:lineRule="auto"/>
              <w:ind w:right="-250"/>
              <w:jc w:val="both"/>
              <w:rPr>
                <w:rFonts w:ascii="Garamond" w:eastAsia="Times New Roman" w:hAnsi="Garamond" w:cs="Times New Roman"/>
                <w:sz w:val="24"/>
                <w:szCs w:val="24"/>
              </w:rPr>
            </w:pPr>
          </w:p>
        </w:tc>
        <w:tc>
          <w:tcPr>
            <w:tcW w:w="2082" w:type="pct"/>
            <w:gridSpan w:val="7"/>
            <w:tcBorders>
              <w:top w:val="nil"/>
              <w:left w:val="single" w:sz="4" w:space="0" w:color="auto"/>
              <w:bottom w:val="single" w:sz="4" w:space="0" w:color="auto"/>
              <w:right w:val="single" w:sz="4" w:space="0" w:color="auto"/>
            </w:tcBorders>
            <w:hideMark/>
          </w:tcPr>
          <w:p w:rsidR="008F32B2" w:rsidRDefault="008F32B2">
            <w:pPr>
              <w:spacing w:after="0" w:line="240" w:lineRule="auto"/>
              <w:ind w:right="-250"/>
              <w:jc w:val="both"/>
              <w:rPr>
                <w:rFonts w:ascii="Garamond" w:eastAsia="Times New Roman" w:hAnsi="Garamond" w:cs="Times New Roman"/>
                <w:sz w:val="24"/>
                <w:szCs w:val="24"/>
              </w:rPr>
            </w:pPr>
            <w:r>
              <w:rPr>
                <w:rFonts w:ascii="Garamond" w:eastAsia="Times New Roman" w:hAnsi="Garamond" w:cs="Times New Roman"/>
                <w:sz w:val="24"/>
                <w:szCs w:val="24"/>
              </w:rPr>
              <w:t xml:space="preserve">                   Semestre 1</w:t>
            </w:r>
          </w:p>
        </w:tc>
        <w:tc>
          <w:tcPr>
            <w:tcW w:w="1773" w:type="pct"/>
            <w:gridSpan w:val="6"/>
            <w:tcBorders>
              <w:top w:val="nil"/>
              <w:left w:val="single" w:sz="4" w:space="0" w:color="auto"/>
              <w:bottom w:val="single" w:sz="4" w:space="0" w:color="auto"/>
              <w:right w:val="single" w:sz="4" w:space="0" w:color="auto"/>
            </w:tcBorders>
            <w:hideMark/>
          </w:tcPr>
          <w:p w:rsidR="008F32B2" w:rsidRDefault="008F32B2">
            <w:pPr>
              <w:spacing w:after="0" w:line="240" w:lineRule="auto"/>
              <w:ind w:right="-250"/>
              <w:jc w:val="both"/>
              <w:rPr>
                <w:rFonts w:ascii="Garamond" w:eastAsia="Times New Roman" w:hAnsi="Garamond" w:cs="Times New Roman"/>
                <w:sz w:val="24"/>
                <w:szCs w:val="24"/>
              </w:rPr>
            </w:pPr>
            <w:r>
              <w:rPr>
                <w:rFonts w:ascii="Garamond" w:eastAsia="Times New Roman" w:hAnsi="Garamond" w:cs="Times New Roman"/>
                <w:sz w:val="24"/>
                <w:szCs w:val="24"/>
              </w:rPr>
              <w:t xml:space="preserve">               Semestre 2</w:t>
            </w:r>
          </w:p>
        </w:tc>
      </w:tr>
      <w:tr w:rsidR="008F32B2" w:rsidTr="008F32B2">
        <w:trPr>
          <w:cantSplit/>
        </w:trPr>
        <w:tc>
          <w:tcPr>
            <w:tcW w:w="1145" w:type="pct"/>
            <w:tcBorders>
              <w:top w:val="nil"/>
              <w:left w:val="single" w:sz="4" w:space="0" w:color="auto"/>
              <w:bottom w:val="single" w:sz="4" w:space="0" w:color="auto"/>
              <w:right w:val="single" w:sz="4" w:space="0" w:color="auto"/>
            </w:tcBorders>
            <w:hideMark/>
          </w:tcPr>
          <w:p w:rsidR="008F32B2" w:rsidRDefault="008F32B2">
            <w:pPr>
              <w:spacing w:after="0" w:line="240" w:lineRule="auto"/>
              <w:ind w:right="-1475"/>
              <w:rPr>
                <w:rFonts w:ascii="Garamond" w:eastAsia="Times New Roman" w:hAnsi="Garamond" w:cs="Times New Roman"/>
                <w:sz w:val="24"/>
                <w:szCs w:val="24"/>
                <w:highlight w:val="lightGray"/>
              </w:rPr>
            </w:pPr>
            <w:r>
              <w:rPr>
                <w:rFonts w:ascii="Garamond" w:eastAsia="Times New Roman" w:hAnsi="Garamond" w:cs="Times New Roman"/>
                <w:sz w:val="24"/>
                <w:szCs w:val="24"/>
                <w:highlight w:val="lightGray"/>
              </w:rPr>
              <w:t>Activité</w:t>
            </w:r>
          </w:p>
        </w:tc>
        <w:tc>
          <w:tcPr>
            <w:tcW w:w="541" w:type="pct"/>
            <w:tcBorders>
              <w:top w:val="nil"/>
              <w:left w:val="single" w:sz="4" w:space="0" w:color="auto"/>
              <w:bottom w:val="single" w:sz="4" w:space="0" w:color="auto"/>
              <w:right w:val="single" w:sz="4" w:space="0" w:color="auto"/>
            </w:tcBorders>
            <w:hideMark/>
          </w:tcPr>
          <w:p w:rsidR="008F32B2" w:rsidRDefault="008F32B2">
            <w:pPr>
              <w:spacing w:after="0" w:line="240" w:lineRule="auto"/>
              <w:ind w:right="-1475"/>
              <w:rPr>
                <w:rFonts w:ascii="Garamond" w:eastAsia="Times New Roman" w:hAnsi="Garamond" w:cs="Times New Roman"/>
                <w:sz w:val="24"/>
                <w:szCs w:val="24"/>
                <w:highlight w:val="lightGray"/>
              </w:rPr>
            </w:pPr>
            <w:r>
              <w:rPr>
                <w:rFonts w:ascii="Garamond" w:eastAsia="Times New Roman" w:hAnsi="Garamond" w:cs="Times New Roman"/>
                <w:sz w:val="24"/>
                <w:szCs w:val="24"/>
                <w:highlight w:val="lightGray"/>
              </w:rPr>
              <w:t>Mois 1</w:t>
            </w:r>
          </w:p>
        </w:tc>
        <w:tc>
          <w:tcPr>
            <w:tcW w:w="361" w:type="pct"/>
            <w:tcBorders>
              <w:top w:val="nil"/>
              <w:left w:val="single" w:sz="4" w:space="0" w:color="auto"/>
              <w:bottom w:val="single" w:sz="4" w:space="0" w:color="auto"/>
              <w:right w:val="single" w:sz="4" w:space="0" w:color="auto"/>
            </w:tcBorders>
            <w:hideMark/>
          </w:tcPr>
          <w:p w:rsidR="008F32B2" w:rsidRDefault="008F32B2">
            <w:pPr>
              <w:spacing w:after="0" w:line="240" w:lineRule="auto"/>
              <w:ind w:right="-1475"/>
              <w:rPr>
                <w:rFonts w:ascii="Garamond" w:eastAsia="Times New Roman" w:hAnsi="Garamond" w:cs="Times New Roman"/>
                <w:sz w:val="24"/>
                <w:szCs w:val="24"/>
                <w:highlight w:val="lightGray"/>
              </w:rPr>
            </w:pPr>
            <w:r>
              <w:rPr>
                <w:rFonts w:ascii="Garamond" w:eastAsia="Times New Roman" w:hAnsi="Garamond" w:cs="Times New Roman"/>
                <w:sz w:val="24"/>
                <w:szCs w:val="24"/>
                <w:highlight w:val="lightGray"/>
              </w:rPr>
              <w:t>2</w:t>
            </w:r>
          </w:p>
        </w:tc>
        <w:tc>
          <w:tcPr>
            <w:tcW w:w="271" w:type="pct"/>
            <w:tcBorders>
              <w:top w:val="nil"/>
              <w:left w:val="single" w:sz="4" w:space="0" w:color="auto"/>
              <w:bottom w:val="single" w:sz="4" w:space="0" w:color="auto"/>
              <w:right w:val="single" w:sz="4" w:space="0" w:color="auto"/>
            </w:tcBorders>
            <w:hideMark/>
          </w:tcPr>
          <w:p w:rsidR="008F32B2" w:rsidRDefault="008F32B2">
            <w:pPr>
              <w:spacing w:after="0" w:line="240" w:lineRule="auto"/>
              <w:ind w:right="-1475"/>
              <w:rPr>
                <w:rFonts w:ascii="Garamond" w:eastAsia="Times New Roman" w:hAnsi="Garamond" w:cs="Times New Roman"/>
                <w:sz w:val="24"/>
                <w:szCs w:val="24"/>
                <w:highlight w:val="lightGray"/>
              </w:rPr>
            </w:pPr>
            <w:r>
              <w:rPr>
                <w:rFonts w:ascii="Garamond" w:eastAsia="Times New Roman" w:hAnsi="Garamond" w:cs="Times New Roman"/>
                <w:sz w:val="24"/>
                <w:szCs w:val="24"/>
                <w:highlight w:val="lightGray"/>
              </w:rPr>
              <w:t>3</w:t>
            </w:r>
          </w:p>
        </w:tc>
        <w:tc>
          <w:tcPr>
            <w:tcW w:w="321" w:type="pct"/>
            <w:tcBorders>
              <w:top w:val="nil"/>
              <w:left w:val="single" w:sz="4" w:space="0" w:color="auto"/>
              <w:bottom w:val="single" w:sz="4" w:space="0" w:color="auto"/>
              <w:right w:val="single" w:sz="4" w:space="0" w:color="auto"/>
            </w:tcBorders>
            <w:hideMark/>
          </w:tcPr>
          <w:p w:rsidR="008F32B2" w:rsidRDefault="008F32B2">
            <w:pPr>
              <w:spacing w:after="0" w:line="240" w:lineRule="auto"/>
              <w:ind w:right="-1475"/>
              <w:rPr>
                <w:rFonts w:ascii="Garamond" w:eastAsia="Times New Roman" w:hAnsi="Garamond" w:cs="Times New Roman"/>
                <w:sz w:val="24"/>
                <w:szCs w:val="24"/>
                <w:highlight w:val="lightGray"/>
              </w:rPr>
            </w:pPr>
            <w:r>
              <w:rPr>
                <w:rFonts w:ascii="Garamond" w:eastAsia="Times New Roman" w:hAnsi="Garamond" w:cs="Times New Roman"/>
                <w:sz w:val="24"/>
                <w:szCs w:val="24"/>
                <w:highlight w:val="lightGray"/>
              </w:rPr>
              <w:t>4</w:t>
            </w:r>
          </w:p>
        </w:tc>
        <w:tc>
          <w:tcPr>
            <w:tcW w:w="295" w:type="pct"/>
            <w:tcBorders>
              <w:top w:val="nil"/>
              <w:left w:val="single" w:sz="4" w:space="0" w:color="auto"/>
              <w:bottom w:val="single" w:sz="4" w:space="0" w:color="auto"/>
              <w:right w:val="single" w:sz="4" w:space="0" w:color="auto"/>
            </w:tcBorders>
            <w:hideMark/>
          </w:tcPr>
          <w:p w:rsidR="008F32B2" w:rsidRDefault="008F32B2">
            <w:pPr>
              <w:spacing w:after="0" w:line="240" w:lineRule="auto"/>
              <w:ind w:right="-1475"/>
              <w:rPr>
                <w:rFonts w:ascii="Garamond" w:eastAsia="Times New Roman" w:hAnsi="Garamond" w:cs="Times New Roman"/>
                <w:sz w:val="24"/>
                <w:szCs w:val="24"/>
                <w:highlight w:val="lightGray"/>
              </w:rPr>
            </w:pPr>
            <w:r>
              <w:rPr>
                <w:rFonts w:ascii="Garamond" w:eastAsia="Times New Roman" w:hAnsi="Garamond" w:cs="Times New Roman"/>
                <w:sz w:val="24"/>
                <w:szCs w:val="24"/>
                <w:highlight w:val="lightGray"/>
              </w:rPr>
              <w:t>5</w:t>
            </w:r>
          </w:p>
        </w:tc>
        <w:tc>
          <w:tcPr>
            <w:tcW w:w="288" w:type="pct"/>
            <w:tcBorders>
              <w:top w:val="nil"/>
              <w:left w:val="single" w:sz="4" w:space="0" w:color="auto"/>
              <w:bottom w:val="single" w:sz="4" w:space="0" w:color="auto"/>
              <w:right w:val="single" w:sz="4" w:space="0" w:color="auto"/>
            </w:tcBorders>
            <w:hideMark/>
          </w:tcPr>
          <w:p w:rsidR="008F32B2" w:rsidRDefault="008F32B2">
            <w:pPr>
              <w:spacing w:after="0" w:line="240" w:lineRule="auto"/>
              <w:ind w:right="-1475"/>
              <w:rPr>
                <w:rFonts w:ascii="Garamond" w:eastAsia="Times New Roman" w:hAnsi="Garamond" w:cs="Times New Roman"/>
                <w:sz w:val="24"/>
                <w:szCs w:val="24"/>
                <w:highlight w:val="lightGray"/>
              </w:rPr>
            </w:pPr>
            <w:r>
              <w:rPr>
                <w:rFonts w:ascii="Garamond" w:eastAsia="Times New Roman" w:hAnsi="Garamond" w:cs="Times New Roman"/>
                <w:sz w:val="24"/>
                <w:szCs w:val="24"/>
                <w:highlight w:val="lightGray"/>
              </w:rPr>
              <w:t>6</w:t>
            </w:r>
          </w:p>
        </w:tc>
        <w:tc>
          <w:tcPr>
            <w:tcW w:w="303" w:type="pct"/>
            <w:gridSpan w:val="2"/>
            <w:tcBorders>
              <w:top w:val="nil"/>
              <w:left w:val="single" w:sz="4" w:space="0" w:color="auto"/>
              <w:bottom w:val="single" w:sz="4" w:space="0" w:color="auto"/>
              <w:right w:val="single" w:sz="4" w:space="0" w:color="auto"/>
            </w:tcBorders>
            <w:hideMark/>
          </w:tcPr>
          <w:p w:rsidR="008F32B2" w:rsidRDefault="008F32B2">
            <w:pPr>
              <w:spacing w:after="0" w:line="240" w:lineRule="auto"/>
              <w:ind w:right="-1475"/>
              <w:rPr>
                <w:rFonts w:ascii="Garamond" w:eastAsia="Times New Roman" w:hAnsi="Garamond" w:cs="Times New Roman"/>
                <w:sz w:val="24"/>
                <w:szCs w:val="24"/>
                <w:highlight w:val="lightGray"/>
              </w:rPr>
            </w:pPr>
            <w:r>
              <w:rPr>
                <w:rFonts w:ascii="Garamond" w:eastAsia="Times New Roman" w:hAnsi="Garamond" w:cs="Times New Roman"/>
                <w:sz w:val="24"/>
                <w:szCs w:val="24"/>
                <w:highlight w:val="lightGray"/>
              </w:rPr>
              <w:t>7</w:t>
            </w:r>
          </w:p>
        </w:tc>
        <w:tc>
          <w:tcPr>
            <w:tcW w:w="295" w:type="pct"/>
            <w:tcBorders>
              <w:top w:val="nil"/>
              <w:left w:val="single" w:sz="4" w:space="0" w:color="auto"/>
              <w:bottom w:val="single" w:sz="4" w:space="0" w:color="auto"/>
              <w:right w:val="single" w:sz="4" w:space="0" w:color="auto"/>
            </w:tcBorders>
            <w:hideMark/>
          </w:tcPr>
          <w:p w:rsidR="008F32B2" w:rsidRDefault="008F32B2">
            <w:pPr>
              <w:spacing w:after="0" w:line="240" w:lineRule="auto"/>
              <w:ind w:right="-1475"/>
              <w:rPr>
                <w:rFonts w:ascii="Garamond" w:eastAsia="Times New Roman" w:hAnsi="Garamond" w:cs="Times New Roman"/>
                <w:sz w:val="24"/>
                <w:szCs w:val="24"/>
                <w:highlight w:val="lightGray"/>
              </w:rPr>
            </w:pPr>
            <w:r>
              <w:rPr>
                <w:rFonts w:ascii="Garamond" w:eastAsia="Times New Roman" w:hAnsi="Garamond" w:cs="Times New Roman"/>
                <w:sz w:val="24"/>
                <w:szCs w:val="24"/>
                <w:highlight w:val="lightGray"/>
              </w:rPr>
              <w:t>8</w:t>
            </w:r>
          </w:p>
        </w:tc>
        <w:tc>
          <w:tcPr>
            <w:tcW w:w="303" w:type="pct"/>
            <w:tcBorders>
              <w:top w:val="nil"/>
              <w:left w:val="single" w:sz="4" w:space="0" w:color="auto"/>
              <w:bottom w:val="single" w:sz="4" w:space="0" w:color="auto"/>
              <w:right w:val="single" w:sz="4" w:space="0" w:color="auto"/>
            </w:tcBorders>
            <w:hideMark/>
          </w:tcPr>
          <w:p w:rsidR="008F32B2" w:rsidRDefault="008F32B2">
            <w:pPr>
              <w:spacing w:after="0" w:line="240" w:lineRule="auto"/>
              <w:ind w:right="-1475"/>
              <w:rPr>
                <w:rFonts w:ascii="Garamond" w:eastAsia="Times New Roman" w:hAnsi="Garamond" w:cs="Times New Roman"/>
                <w:sz w:val="24"/>
                <w:szCs w:val="24"/>
                <w:highlight w:val="lightGray"/>
              </w:rPr>
            </w:pPr>
            <w:r>
              <w:rPr>
                <w:rFonts w:ascii="Garamond" w:eastAsia="Times New Roman" w:hAnsi="Garamond" w:cs="Times New Roman"/>
                <w:sz w:val="24"/>
                <w:szCs w:val="24"/>
                <w:highlight w:val="lightGray"/>
              </w:rPr>
              <w:t>9</w:t>
            </w:r>
          </w:p>
        </w:tc>
        <w:tc>
          <w:tcPr>
            <w:tcW w:w="288" w:type="pct"/>
            <w:tcBorders>
              <w:top w:val="nil"/>
              <w:left w:val="single" w:sz="4" w:space="0" w:color="auto"/>
              <w:bottom w:val="single" w:sz="4" w:space="0" w:color="auto"/>
              <w:right w:val="single" w:sz="4" w:space="0" w:color="auto"/>
            </w:tcBorders>
            <w:hideMark/>
          </w:tcPr>
          <w:p w:rsidR="008F32B2" w:rsidRDefault="008F32B2">
            <w:pPr>
              <w:spacing w:after="0" w:line="240" w:lineRule="auto"/>
              <w:ind w:right="-1475"/>
              <w:rPr>
                <w:rFonts w:ascii="Garamond" w:eastAsia="Times New Roman" w:hAnsi="Garamond" w:cs="Times New Roman"/>
                <w:sz w:val="24"/>
                <w:szCs w:val="24"/>
                <w:highlight w:val="lightGray"/>
              </w:rPr>
            </w:pPr>
            <w:r>
              <w:rPr>
                <w:rFonts w:ascii="Garamond" w:eastAsia="Times New Roman" w:hAnsi="Garamond" w:cs="Times New Roman"/>
                <w:sz w:val="24"/>
                <w:szCs w:val="24"/>
                <w:highlight w:val="lightGray"/>
              </w:rPr>
              <w:t>10</w:t>
            </w:r>
          </w:p>
        </w:tc>
        <w:tc>
          <w:tcPr>
            <w:tcW w:w="295" w:type="pct"/>
            <w:tcBorders>
              <w:top w:val="nil"/>
              <w:left w:val="single" w:sz="4" w:space="0" w:color="auto"/>
              <w:bottom w:val="single" w:sz="4" w:space="0" w:color="auto"/>
              <w:right w:val="single" w:sz="4" w:space="0" w:color="auto"/>
            </w:tcBorders>
            <w:hideMark/>
          </w:tcPr>
          <w:p w:rsidR="008F32B2" w:rsidRDefault="008F32B2">
            <w:pPr>
              <w:spacing w:after="0" w:line="240" w:lineRule="auto"/>
              <w:ind w:right="-1475"/>
              <w:rPr>
                <w:rFonts w:ascii="Garamond" w:eastAsia="Times New Roman" w:hAnsi="Garamond" w:cs="Times New Roman"/>
                <w:sz w:val="24"/>
                <w:szCs w:val="24"/>
                <w:highlight w:val="lightGray"/>
              </w:rPr>
            </w:pPr>
            <w:r>
              <w:rPr>
                <w:rFonts w:ascii="Garamond" w:eastAsia="Times New Roman" w:hAnsi="Garamond" w:cs="Times New Roman"/>
                <w:sz w:val="24"/>
                <w:szCs w:val="24"/>
                <w:highlight w:val="lightGray"/>
              </w:rPr>
              <w:t>11</w:t>
            </w:r>
          </w:p>
        </w:tc>
        <w:tc>
          <w:tcPr>
            <w:tcW w:w="292" w:type="pct"/>
            <w:tcBorders>
              <w:top w:val="nil"/>
              <w:left w:val="single" w:sz="4" w:space="0" w:color="auto"/>
              <w:bottom w:val="single" w:sz="4" w:space="0" w:color="auto"/>
              <w:right w:val="single" w:sz="4" w:space="0" w:color="auto"/>
            </w:tcBorders>
            <w:hideMark/>
          </w:tcPr>
          <w:p w:rsidR="008F32B2" w:rsidRDefault="008F32B2">
            <w:pPr>
              <w:spacing w:after="0" w:line="240" w:lineRule="auto"/>
              <w:ind w:right="-1475"/>
              <w:rPr>
                <w:rFonts w:ascii="Garamond" w:eastAsia="Times New Roman" w:hAnsi="Garamond" w:cs="Times New Roman"/>
                <w:sz w:val="24"/>
                <w:szCs w:val="24"/>
                <w:highlight w:val="lightGray"/>
              </w:rPr>
            </w:pPr>
            <w:r>
              <w:rPr>
                <w:rFonts w:ascii="Garamond" w:eastAsia="Times New Roman" w:hAnsi="Garamond" w:cs="Times New Roman"/>
                <w:sz w:val="24"/>
                <w:szCs w:val="24"/>
                <w:highlight w:val="lightGray"/>
              </w:rPr>
              <w:t>12</w:t>
            </w:r>
          </w:p>
        </w:tc>
      </w:tr>
      <w:tr w:rsidR="008F32B2" w:rsidTr="008F32B2">
        <w:trPr>
          <w:cantSplit/>
        </w:trPr>
        <w:tc>
          <w:tcPr>
            <w:tcW w:w="1145" w:type="pct"/>
            <w:tcBorders>
              <w:top w:val="single" w:sz="4" w:space="0" w:color="auto"/>
              <w:left w:val="single" w:sz="4" w:space="0" w:color="auto"/>
              <w:bottom w:val="single" w:sz="4" w:space="0" w:color="auto"/>
              <w:right w:val="single" w:sz="4" w:space="0" w:color="auto"/>
            </w:tcBorders>
            <w:hideMark/>
          </w:tcPr>
          <w:p w:rsidR="008F32B2" w:rsidRDefault="008F32B2">
            <w:pPr>
              <w:spacing w:after="0" w:line="240" w:lineRule="auto"/>
              <w:ind w:right="-108"/>
              <w:rPr>
                <w:rFonts w:ascii="Garamond" w:eastAsia="Times New Roman" w:hAnsi="Garamond" w:cs="Times New Roman"/>
                <w:i/>
                <w:sz w:val="24"/>
                <w:szCs w:val="24"/>
              </w:rPr>
            </w:pPr>
            <w:proofErr w:type="gramStart"/>
            <w:r>
              <w:rPr>
                <w:rFonts w:ascii="Garamond" w:eastAsia="Times New Roman" w:hAnsi="Garamond" w:cs="Times New Roman"/>
                <w:i/>
                <w:sz w:val="24"/>
                <w:szCs w:val="24"/>
              </w:rPr>
              <w:t>exemple</w:t>
            </w:r>
            <w:proofErr w:type="gramEnd"/>
          </w:p>
        </w:tc>
        <w:tc>
          <w:tcPr>
            <w:tcW w:w="541" w:type="pct"/>
            <w:tcBorders>
              <w:top w:val="single" w:sz="4" w:space="0" w:color="auto"/>
              <w:left w:val="single" w:sz="4" w:space="0" w:color="auto"/>
              <w:bottom w:val="nil"/>
              <w:right w:val="single" w:sz="4" w:space="0" w:color="auto"/>
            </w:tcBorders>
            <w:hideMark/>
          </w:tcPr>
          <w:p w:rsidR="008F32B2" w:rsidRDefault="008F32B2">
            <w:pPr>
              <w:spacing w:after="0" w:line="240" w:lineRule="auto"/>
              <w:ind w:right="-1475"/>
              <w:rPr>
                <w:rFonts w:ascii="Garamond" w:eastAsia="Times New Roman" w:hAnsi="Garamond" w:cs="Times New Roman"/>
                <w:i/>
                <w:sz w:val="24"/>
                <w:szCs w:val="24"/>
              </w:rPr>
            </w:pPr>
            <w:proofErr w:type="gramStart"/>
            <w:r>
              <w:rPr>
                <w:rFonts w:ascii="Garamond" w:eastAsia="Times New Roman" w:hAnsi="Garamond" w:cs="Times New Roman"/>
                <w:i/>
                <w:sz w:val="24"/>
                <w:szCs w:val="24"/>
              </w:rPr>
              <w:t>exemple</w:t>
            </w:r>
            <w:proofErr w:type="gramEnd"/>
          </w:p>
        </w:tc>
        <w:tc>
          <w:tcPr>
            <w:tcW w:w="361" w:type="pct"/>
            <w:tcBorders>
              <w:top w:val="single" w:sz="4" w:space="0" w:color="auto"/>
              <w:left w:val="single" w:sz="4" w:space="0" w:color="auto"/>
              <w:bottom w:val="nil"/>
              <w:right w:val="single" w:sz="4" w:space="0" w:color="auto"/>
            </w:tcBorders>
          </w:tcPr>
          <w:p w:rsidR="008F32B2" w:rsidRDefault="008F32B2">
            <w:pPr>
              <w:spacing w:after="0" w:line="240" w:lineRule="auto"/>
              <w:ind w:right="-1475"/>
              <w:rPr>
                <w:rFonts w:ascii="Garamond" w:eastAsia="Times New Roman" w:hAnsi="Garamond" w:cs="Times New Roman"/>
                <w:i/>
                <w:sz w:val="24"/>
                <w:szCs w:val="24"/>
              </w:rPr>
            </w:pPr>
          </w:p>
        </w:tc>
        <w:tc>
          <w:tcPr>
            <w:tcW w:w="271" w:type="pct"/>
            <w:tcBorders>
              <w:top w:val="single" w:sz="4" w:space="0" w:color="auto"/>
              <w:left w:val="single" w:sz="4" w:space="0" w:color="auto"/>
              <w:bottom w:val="nil"/>
              <w:right w:val="single" w:sz="4" w:space="0" w:color="auto"/>
            </w:tcBorders>
          </w:tcPr>
          <w:p w:rsidR="008F32B2" w:rsidRDefault="008F32B2">
            <w:pPr>
              <w:spacing w:after="0" w:line="240" w:lineRule="auto"/>
              <w:ind w:right="-1475"/>
              <w:rPr>
                <w:rFonts w:ascii="Garamond" w:eastAsia="Times New Roman" w:hAnsi="Garamond" w:cs="Times New Roman"/>
                <w:i/>
                <w:sz w:val="24"/>
                <w:szCs w:val="24"/>
              </w:rPr>
            </w:pPr>
          </w:p>
        </w:tc>
        <w:tc>
          <w:tcPr>
            <w:tcW w:w="321" w:type="pct"/>
            <w:tcBorders>
              <w:top w:val="single" w:sz="4" w:space="0" w:color="auto"/>
              <w:left w:val="single" w:sz="4" w:space="0" w:color="auto"/>
              <w:bottom w:val="single" w:sz="4" w:space="0" w:color="auto"/>
              <w:right w:val="single" w:sz="4" w:space="0" w:color="auto"/>
            </w:tcBorders>
          </w:tcPr>
          <w:p w:rsidR="008F32B2" w:rsidRDefault="008F32B2">
            <w:pPr>
              <w:spacing w:after="0" w:line="240" w:lineRule="auto"/>
              <w:ind w:right="-1475"/>
              <w:rPr>
                <w:rFonts w:ascii="Garamond" w:eastAsia="Times New Roman" w:hAnsi="Garamond" w:cs="Times New Roman"/>
                <w:i/>
                <w:sz w:val="24"/>
                <w:szCs w:val="24"/>
              </w:rPr>
            </w:pPr>
          </w:p>
        </w:tc>
        <w:tc>
          <w:tcPr>
            <w:tcW w:w="295" w:type="pct"/>
            <w:tcBorders>
              <w:top w:val="single" w:sz="4" w:space="0" w:color="auto"/>
              <w:left w:val="single" w:sz="4" w:space="0" w:color="auto"/>
              <w:bottom w:val="single" w:sz="4" w:space="0" w:color="auto"/>
              <w:right w:val="single" w:sz="4" w:space="0" w:color="auto"/>
            </w:tcBorders>
          </w:tcPr>
          <w:p w:rsidR="008F32B2" w:rsidRDefault="008F32B2">
            <w:pPr>
              <w:spacing w:after="0" w:line="240" w:lineRule="auto"/>
              <w:ind w:right="-1475"/>
              <w:rPr>
                <w:rFonts w:ascii="Garamond" w:eastAsia="Times New Roman" w:hAnsi="Garamond" w:cs="Times New Roman"/>
                <w:i/>
                <w:sz w:val="24"/>
                <w:szCs w:val="24"/>
              </w:rPr>
            </w:pPr>
          </w:p>
        </w:tc>
        <w:tc>
          <w:tcPr>
            <w:tcW w:w="288" w:type="pct"/>
            <w:tcBorders>
              <w:top w:val="single" w:sz="4" w:space="0" w:color="auto"/>
              <w:left w:val="single" w:sz="4" w:space="0" w:color="auto"/>
              <w:bottom w:val="single" w:sz="4" w:space="0" w:color="auto"/>
              <w:right w:val="single" w:sz="4" w:space="0" w:color="auto"/>
            </w:tcBorders>
          </w:tcPr>
          <w:p w:rsidR="008F32B2" w:rsidRDefault="008F32B2">
            <w:pPr>
              <w:spacing w:after="0" w:line="240" w:lineRule="auto"/>
              <w:ind w:right="-1475"/>
              <w:rPr>
                <w:rFonts w:ascii="Garamond" w:eastAsia="Times New Roman" w:hAnsi="Garamond" w:cs="Times New Roman"/>
                <w:i/>
                <w:sz w:val="24"/>
                <w:szCs w:val="24"/>
              </w:rPr>
            </w:pPr>
          </w:p>
        </w:tc>
        <w:tc>
          <w:tcPr>
            <w:tcW w:w="303" w:type="pct"/>
            <w:gridSpan w:val="2"/>
            <w:tcBorders>
              <w:top w:val="single" w:sz="4" w:space="0" w:color="auto"/>
              <w:left w:val="single" w:sz="4" w:space="0" w:color="auto"/>
              <w:bottom w:val="single" w:sz="4" w:space="0" w:color="auto"/>
              <w:right w:val="single" w:sz="4" w:space="0" w:color="auto"/>
            </w:tcBorders>
          </w:tcPr>
          <w:p w:rsidR="008F32B2" w:rsidRDefault="008F32B2">
            <w:pPr>
              <w:spacing w:after="0" w:line="240" w:lineRule="auto"/>
              <w:ind w:right="-1475"/>
              <w:rPr>
                <w:rFonts w:ascii="Garamond" w:eastAsia="Times New Roman" w:hAnsi="Garamond" w:cs="Times New Roman"/>
                <w:i/>
                <w:sz w:val="24"/>
                <w:szCs w:val="24"/>
              </w:rPr>
            </w:pPr>
          </w:p>
        </w:tc>
        <w:tc>
          <w:tcPr>
            <w:tcW w:w="295" w:type="pct"/>
            <w:tcBorders>
              <w:top w:val="single" w:sz="4" w:space="0" w:color="auto"/>
              <w:left w:val="single" w:sz="4" w:space="0" w:color="auto"/>
              <w:bottom w:val="single" w:sz="4" w:space="0" w:color="auto"/>
              <w:right w:val="single" w:sz="4" w:space="0" w:color="auto"/>
            </w:tcBorders>
          </w:tcPr>
          <w:p w:rsidR="008F32B2" w:rsidRDefault="008F32B2">
            <w:pPr>
              <w:spacing w:after="0" w:line="240" w:lineRule="auto"/>
              <w:ind w:right="-1475"/>
              <w:rPr>
                <w:rFonts w:ascii="Garamond" w:eastAsia="Times New Roman" w:hAnsi="Garamond" w:cs="Times New Roman"/>
                <w:i/>
                <w:sz w:val="24"/>
                <w:szCs w:val="24"/>
              </w:rPr>
            </w:pPr>
          </w:p>
        </w:tc>
        <w:tc>
          <w:tcPr>
            <w:tcW w:w="303" w:type="pct"/>
            <w:tcBorders>
              <w:top w:val="single" w:sz="4" w:space="0" w:color="auto"/>
              <w:left w:val="single" w:sz="4" w:space="0" w:color="auto"/>
              <w:bottom w:val="single" w:sz="4" w:space="0" w:color="auto"/>
              <w:right w:val="single" w:sz="4" w:space="0" w:color="auto"/>
            </w:tcBorders>
          </w:tcPr>
          <w:p w:rsidR="008F32B2" w:rsidRDefault="008F32B2">
            <w:pPr>
              <w:spacing w:after="0" w:line="240" w:lineRule="auto"/>
              <w:ind w:right="-1475"/>
              <w:rPr>
                <w:rFonts w:ascii="Garamond" w:eastAsia="Times New Roman" w:hAnsi="Garamond" w:cs="Times New Roman"/>
                <w:i/>
                <w:sz w:val="24"/>
                <w:szCs w:val="24"/>
              </w:rPr>
            </w:pPr>
          </w:p>
        </w:tc>
        <w:tc>
          <w:tcPr>
            <w:tcW w:w="288" w:type="pct"/>
            <w:tcBorders>
              <w:top w:val="single" w:sz="4" w:space="0" w:color="auto"/>
              <w:left w:val="single" w:sz="4" w:space="0" w:color="auto"/>
              <w:bottom w:val="single" w:sz="4" w:space="0" w:color="auto"/>
              <w:right w:val="single" w:sz="4" w:space="0" w:color="auto"/>
            </w:tcBorders>
          </w:tcPr>
          <w:p w:rsidR="008F32B2" w:rsidRDefault="008F32B2">
            <w:pPr>
              <w:spacing w:after="0" w:line="240" w:lineRule="auto"/>
              <w:ind w:right="-1475"/>
              <w:rPr>
                <w:rFonts w:ascii="Garamond" w:eastAsia="Times New Roman" w:hAnsi="Garamond" w:cs="Times New Roman"/>
                <w:i/>
                <w:sz w:val="24"/>
                <w:szCs w:val="24"/>
              </w:rPr>
            </w:pPr>
          </w:p>
        </w:tc>
        <w:tc>
          <w:tcPr>
            <w:tcW w:w="295" w:type="pct"/>
            <w:tcBorders>
              <w:top w:val="single" w:sz="4" w:space="0" w:color="auto"/>
              <w:left w:val="single" w:sz="4" w:space="0" w:color="auto"/>
              <w:bottom w:val="single" w:sz="4" w:space="0" w:color="auto"/>
              <w:right w:val="single" w:sz="4" w:space="0" w:color="auto"/>
            </w:tcBorders>
          </w:tcPr>
          <w:p w:rsidR="008F32B2" w:rsidRDefault="008F32B2">
            <w:pPr>
              <w:spacing w:after="0" w:line="240" w:lineRule="auto"/>
              <w:ind w:right="-1475"/>
              <w:rPr>
                <w:rFonts w:ascii="Garamond" w:eastAsia="Times New Roman" w:hAnsi="Garamond" w:cs="Times New Roman"/>
                <w:i/>
                <w:sz w:val="24"/>
                <w:szCs w:val="24"/>
              </w:rPr>
            </w:pPr>
          </w:p>
        </w:tc>
        <w:tc>
          <w:tcPr>
            <w:tcW w:w="292" w:type="pct"/>
            <w:tcBorders>
              <w:top w:val="single" w:sz="4" w:space="0" w:color="auto"/>
              <w:left w:val="single" w:sz="4" w:space="0" w:color="auto"/>
              <w:bottom w:val="single" w:sz="4" w:space="0" w:color="auto"/>
              <w:right w:val="single" w:sz="4" w:space="0" w:color="auto"/>
            </w:tcBorders>
          </w:tcPr>
          <w:p w:rsidR="008F32B2" w:rsidRDefault="008F32B2">
            <w:pPr>
              <w:spacing w:after="0" w:line="240" w:lineRule="auto"/>
              <w:ind w:right="-1475"/>
              <w:rPr>
                <w:rFonts w:ascii="Garamond" w:eastAsia="Times New Roman" w:hAnsi="Garamond" w:cs="Times New Roman"/>
                <w:i/>
                <w:sz w:val="24"/>
                <w:szCs w:val="24"/>
              </w:rPr>
            </w:pPr>
          </w:p>
        </w:tc>
      </w:tr>
      <w:tr w:rsidR="008F32B2" w:rsidTr="008F32B2">
        <w:trPr>
          <w:cantSplit/>
          <w:trHeight w:val="533"/>
        </w:trPr>
        <w:tc>
          <w:tcPr>
            <w:tcW w:w="1145" w:type="pct"/>
            <w:tcBorders>
              <w:top w:val="single" w:sz="4" w:space="0" w:color="auto"/>
              <w:left w:val="single" w:sz="4" w:space="0" w:color="auto"/>
              <w:bottom w:val="single" w:sz="4" w:space="0" w:color="auto"/>
              <w:right w:val="single" w:sz="4" w:space="0" w:color="auto"/>
            </w:tcBorders>
            <w:hideMark/>
          </w:tcPr>
          <w:p w:rsidR="008F32B2" w:rsidRDefault="008F32B2">
            <w:pPr>
              <w:spacing w:after="0" w:line="240" w:lineRule="auto"/>
              <w:ind w:right="-108"/>
              <w:rPr>
                <w:rFonts w:ascii="Garamond" w:eastAsia="Times New Roman" w:hAnsi="Garamond" w:cs="Times New Roman"/>
                <w:sz w:val="24"/>
                <w:szCs w:val="24"/>
              </w:rPr>
            </w:pPr>
            <w:r>
              <w:rPr>
                <w:rFonts w:ascii="Garamond" w:eastAsia="Times New Roman" w:hAnsi="Garamond" w:cs="Times New Roman"/>
                <w:sz w:val="24"/>
                <w:szCs w:val="24"/>
              </w:rPr>
              <w:t>Préparation Activité 1(titre)</w:t>
            </w:r>
          </w:p>
        </w:tc>
        <w:tc>
          <w:tcPr>
            <w:tcW w:w="541" w:type="pct"/>
            <w:tcBorders>
              <w:top w:val="single" w:sz="4" w:space="0" w:color="auto"/>
              <w:left w:val="single" w:sz="4" w:space="0" w:color="auto"/>
              <w:bottom w:val="single" w:sz="4" w:space="0" w:color="auto"/>
              <w:right w:val="single" w:sz="4" w:space="0" w:color="auto"/>
            </w:tcBorders>
            <w:shd w:val="pct25" w:color="auto" w:fill="FFFFFF"/>
          </w:tcPr>
          <w:p w:rsidR="008F32B2" w:rsidRDefault="008F32B2">
            <w:pPr>
              <w:spacing w:after="0" w:line="240" w:lineRule="auto"/>
              <w:ind w:right="-44"/>
              <w:rPr>
                <w:rFonts w:ascii="Garamond" w:eastAsia="Times New Roman" w:hAnsi="Garamond" w:cs="Times New Roman"/>
                <w:sz w:val="24"/>
                <w:szCs w:val="24"/>
                <w:highlight w:val="lightGray"/>
              </w:rPr>
            </w:pPr>
          </w:p>
        </w:tc>
        <w:tc>
          <w:tcPr>
            <w:tcW w:w="361" w:type="pct"/>
            <w:tcBorders>
              <w:top w:val="single" w:sz="4" w:space="0" w:color="auto"/>
              <w:left w:val="single" w:sz="4" w:space="0" w:color="auto"/>
              <w:bottom w:val="single" w:sz="4" w:space="0" w:color="auto"/>
              <w:right w:val="single" w:sz="4" w:space="0" w:color="auto"/>
            </w:tcBorders>
            <w:shd w:val="pct25" w:color="auto" w:fill="FFFFFF"/>
          </w:tcPr>
          <w:p w:rsidR="008F32B2" w:rsidRDefault="008F32B2">
            <w:pPr>
              <w:spacing w:after="0" w:line="240" w:lineRule="auto"/>
              <w:ind w:right="-1475"/>
              <w:rPr>
                <w:rFonts w:ascii="Garamond" w:eastAsia="Times New Roman" w:hAnsi="Garamond" w:cs="Times New Roman"/>
                <w:sz w:val="24"/>
                <w:szCs w:val="24"/>
                <w:highlight w:val="lightGray"/>
              </w:rPr>
            </w:pPr>
          </w:p>
        </w:tc>
        <w:tc>
          <w:tcPr>
            <w:tcW w:w="271" w:type="pct"/>
            <w:tcBorders>
              <w:top w:val="single" w:sz="4" w:space="0" w:color="auto"/>
              <w:left w:val="single" w:sz="4" w:space="0" w:color="auto"/>
              <w:bottom w:val="single" w:sz="4" w:space="0" w:color="auto"/>
              <w:right w:val="single" w:sz="4" w:space="0" w:color="auto"/>
            </w:tcBorders>
            <w:shd w:val="pct25" w:color="auto" w:fill="FFFFFF"/>
          </w:tcPr>
          <w:p w:rsidR="008F32B2" w:rsidRDefault="008F32B2">
            <w:pPr>
              <w:spacing w:after="0" w:line="240" w:lineRule="auto"/>
              <w:ind w:right="-1475"/>
              <w:rPr>
                <w:rFonts w:ascii="Garamond" w:eastAsia="Times New Roman" w:hAnsi="Garamond" w:cs="Times New Roman"/>
                <w:sz w:val="24"/>
                <w:szCs w:val="24"/>
                <w:highlight w:val="lightGray"/>
              </w:rPr>
            </w:pPr>
          </w:p>
        </w:tc>
        <w:tc>
          <w:tcPr>
            <w:tcW w:w="321" w:type="pct"/>
            <w:tcBorders>
              <w:top w:val="single" w:sz="4" w:space="0" w:color="auto"/>
              <w:left w:val="single" w:sz="4" w:space="0" w:color="auto"/>
              <w:bottom w:val="nil"/>
              <w:right w:val="single" w:sz="4" w:space="0" w:color="auto"/>
            </w:tcBorders>
          </w:tcPr>
          <w:p w:rsidR="008F32B2" w:rsidRDefault="008F32B2">
            <w:pPr>
              <w:spacing w:after="0" w:line="240" w:lineRule="auto"/>
              <w:ind w:right="-1475"/>
              <w:rPr>
                <w:rFonts w:ascii="Garamond" w:eastAsia="Times New Roman" w:hAnsi="Garamond" w:cs="Times New Roman"/>
                <w:sz w:val="24"/>
                <w:szCs w:val="24"/>
              </w:rPr>
            </w:pPr>
          </w:p>
        </w:tc>
        <w:tc>
          <w:tcPr>
            <w:tcW w:w="295" w:type="pct"/>
            <w:tcBorders>
              <w:top w:val="single" w:sz="4" w:space="0" w:color="auto"/>
              <w:left w:val="single" w:sz="4" w:space="0" w:color="auto"/>
              <w:bottom w:val="nil"/>
              <w:right w:val="single" w:sz="4" w:space="0" w:color="auto"/>
            </w:tcBorders>
          </w:tcPr>
          <w:p w:rsidR="008F32B2" w:rsidRDefault="008F32B2">
            <w:pPr>
              <w:spacing w:after="0" w:line="240" w:lineRule="auto"/>
              <w:ind w:right="-1475"/>
              <w:rPr>
                <w:rFonts w:ascii="Garamond" w:eastAsia="Times New Roman" w:hAnsi="Garamond" w:cs="Times New Roman"/>
                <w:sz w:val="24"/>
                <w:szCs w:val="24"/>
              </w:rPr>
            </w:pPr>
          </w:p>
        </w:tc>
        <w:tc>
          <w:tcPr>
            <w:tcW w:w="288" w:type="pct"/>
            <w:tcBorders>
              <w:top w:val="single" w:sz="4" w:space="0" w:color="auto"/>
              <w:left w:val="single" w:sz="4" w:space="0" w:color="auto"/>
              <w:bottom w:val="nil"/>
              <w:right w:val="single" w:sz="4" w:space="0" w:color="auto"/>
            </w:tcBorders>
          </w:tcPr>
          <w:p w:rsidR="008F32B2" w:rsidRDefault="008F32B2">
            <w:pPr>
              <w:spacing w:after="0" w:line="240" w:lineRule="auto"/>
              <w:ind w:right="-1475"/>
              <w:rPr>
                <w:rFonts w:ascii="Garamond" w:eastAsia="Times New Roman" w:hAnsi="Garamond" w:cs="Times New Roman"/>
                <w:sz w:val="24"/>
                <w:szCs w:val="24"/>
              </w:rPr>
            </w:pPr>
          </w:p>
        </w:tc>
        <w:tc>
          <w:tcPr>
            <w:tcW w:w="303" w:type="pct"/>
            <w:gridSpan w:val="2"/>
            <w:tcBorders>
              <w:top w:val="single" w:sz="4" w:space="0" w:color="auto"/>
              <w:left w:val="single" w:sz="4" w:space="0" w:color="auto"/>
              <w:bottom w:val="nil"/>
              <w:right w:val="single" w:sz="4" w:space="0" w:color="auto"/>
            </w:tcBorders>
          </w:tcPr>
          <w:p w:rsidR="008F32B2" w:rsidRDefault="008F32B2">
            <w:pPr>
              <w:spacing w:after="0" w:line="240" w:lineRule="auto"/>
              <w:ind w:right="-1475"/>
              <w:rPr>
                <w:rFonts w:ascii="Garamond" w:eastAsia="Times New Roman" w:hAnsi="Garamond" w:cs="Times New Roman"/>
                <w:sz w:val="24"/>
                <w:szCs w:val="24"/>
              </w:rPr>
            </w:pPr>
          </w:p>
        </w:tc>
        <w:tc>
          <w:tcPr>
            <w:tcW w:w="295" w:type="pct"/>
            <w:tcBorders>
              <w:top w:val="single" w:sz="4" w:space="0" w:color="auto"/>
              <w:left w:val="single" w:sz="4" w:space="0" w:color="auto"/>
              <w:bottom w:val="nil"/>
              <w:right w:val="single" w:sz="4" w:space="0" w:color="auto"/>
            </w:tcBorders>
          </w:tcPr>
          <w:p w:rsidR="008F32B2" w:rsidRDefault="008F32B2">
            <w:pPr>
              <w:spacing w:after="0" w:line="240" w:lineRule="auto"/>
              <w:ind w:right="-1475"/>
              <w:rPr>
                <w:rFonts w:ascii="Garamond" w:eastAsia="Times New Roman" w:hAnsi="Garamond" w:cs="Times New Roman"/>
                <w:sz w:val="24"/>
                <w:szCs w:val="24"/>
              </w:rPr>
            </w:pPr>
          </w:p>
        </w:tc>
        <w:tc>
          <w:tcPr>
            <w:tcW w:w="303" w:type="pct"/>
            <w:tcBorders>
              <w:top w:val="single" w:sz="4" w:space="0" w:color="auto"/>
              <w:left w:val="single" w:sz="4" w:space="0" w:color="auto"/>
              <w:bottom w:val="nil"/>
              <w:right w:val="single" w:sz="4" w:space="0" w:color="auto"/>
            </w:tcBorders>
          </w:tcPr>
          <w:p w:rsidR="008F32B2" w:rsidRDefault="008F32B2">
            <w:pPr>
              <w:spacing w:after="0" w:line="240" w:lineRule="auto"/>
              <w:ind w:right="-1475"/>
              <w:rPr>
                <w:rFonts w:ascii="Garamond" w:eastAsia="Times New Roman" w:hAnsi="Garamond" w:cs="Times New Roman"/>
                <w:sz w:val="24"/>
                <w:szCs w:val="24"/>
              </w:rPr>
            </w:pPr>
          </w:p>
        </w:tc>
        <w:tc>
          <w:tcPr>
            <w:tcW w:w="288" w:type="pct"/>
            <w:tcBorders>
              <w:top w:val="single" w:sz="4" w:space="0" w:color="auto"/>
              <w:left w:val="single" w:sz="4" w:space="0" w:color="auto"/>
              <w:bottom w:val="nil"/>
              <w:right w:val="single" w:sz="4" w:space="0" w:color="auto"/>
            </w:tcBorders>
          </w:tcPr>
          <w:p w:rsidR="008F32B2" w:rsidRDefault="008F32B2">
            <w:pPr>
              <w:spacing w:after="0" w:line="240" w:lineRule="auto"/>
              <w:ind w:right="-1475"/>
              <w:rPr>
                <w:rFonts w:ascii="Garamond" w:eastAsia="Times New Roman" w:hAnsi="Garamond" w:cs="Times New Roman"/>
                <w:sz w:val="24"/>
                <w:szCs w:val="24"/>
              </w:rPr>
            </w:pPr>
          </w:p>
        </w:tc>
        <w:tc>
          <w:tcPr>
            <w:tcW w:w="295" w:type="pct"/>
            <w:tcBorders>
              <w:top w:val="single" w:sz="4" w:space="0" w:color="auto"/>
              <w:left w:val="single" w:sz="4" w:space="0" w:color="auto"/>
              <w:bottom w:val="nil"/>
              <w:right w:val="single" w:sz="4" w:space="0" w:color="auto"/>
            </w:tcBorders>
          </w:tcPr>
          <w:p w:rsidR="008F32B2" w:rsidRDefault="008F32B2">
            <w:pPr>
              <w:spacing w:after="0" w:line="240" w:lineRule="auto"/>
              <w:ind w:right="-1475"/>
              <w:rPr>
                <w:rFonts w:ascii="Garamond" w:eastAsia="Times New Roman" w:hAnsi="Garamond" w:cs="Times New Roman"/>
                <w:sz w:val="24"/>
                <w:szCs w:val="24"/>
              </w:rPr>
            </w:pPr>
          </w:p>
        </w:tc>
        <w:tc>
          <w:tcPr>
            <w:tcW w:w="292" w:type="pct"/>
            <w:tcBorders>
              <w:top w:val="single" w:sz="4" w:space="0" w:color="auto"/>
              <w:left w:val="single" w:sz="4" w:space="0" w:color="auto"/>
              <w:bottom w:val="nil"/>
              <w:right w:val="single" w:sz="4" w:space="0" w:color="auto"/>
            </w:tcBorders>
          </w:tcPr>
          <w:p w:rsidR="008F32B2" w:rsidRDefault="008F32B2">
            <w:pPr>
              <w:spacing w:after="0" w:line="240" w:lineRule="auto"/>
              <w:ind w:right="-1475"/>
              <w:rPr>
                <w:rFonts w:ascii="Garamond" w:eastAsia="Times New Roman" w:hAnsi="Garamond" w:cs="Times New Roman"/>
                <w:sz w:val="24"/>
                <w:szCs w:val="24"/>
              </w:rPr>
            </w:pPr>
          </w:p>
        </w:tc>
      </w:tr>
      <w:tr w:rsidR="008F32B2" w:rsidTr="008F32B2">
        <w:trPr>
          <w:cantSplit/>
        </w:trPr>
        <w:tc>
          <w:tcPr>
            <w:tcW w:w="1145" w:type="pct"/>
            <w:tcBorders>
              <w:top w:val="single" w:sz="4" w:space="0" w:color="auto"/>
              <w:left w:val="single" w:sz="4" w:space="0" w:color="auto"/>
              <w:bottom w:val="single" w:sz="4" w:space="0" w:color="auto"/>
              <w:right w:val="single" w:sz="4" w:space="0" w:color="auto"/>
            </w:tcBorders>
            <w:hideMark/>
          </w:tcPr>
          <w:p w:rsidR="008F32B2" w:rsidRDefault="008F32B2">
            <w:pPr>
              <w:spacing w:after="0" w:line="240" w:lineRule="auto"/>
              <w:ind w:right="-108"/>
              <w:rPr>
                <w:rFonts w:ascii="Garamond" w:eastAsia="Times New Roman" w:hAnsi="Garamond" w:cs="Times New Roman"/>
                <w:sz w:val="24"/>
                <w:szCs w:val="24"/>
              </w:rPr>
            </w:pPr>
            <w:r>
              <w:rPr>
                <w:rFonts w:ascii="Garamond" w:eastAsia="Times New Roman" w:hAnsi="Garamond" w:cs="Times New Roman"/>
                <w:sz w:val="24"/>
                <w:szCs w:val="24"/>
              </w:rPr>
              <w:t>Exécution Activité 1(titre)</w:t>
            </w:r>
          </w:p>
        </w:tc>
        <w:tc>
          <w:tcPr>
            <w:tcW w:w="541" w:type="pct"/>
            <w:tcBorders>
              <w:top w:val="single" w:sz="4" w:space="0" w:color="auto"/>
              <w:left w:val="single" w:sz="4" w:space="0" w:color="auto"/>
              <w:bottom w:val="nil"/>
              <w:right w:val="single" w:sz="4" w:space="0" w:color="auto"/>
            </w:tcBorders>
          </w:tcPr>
          <w:p w:rsidR="008F32B2" w:rsidRDefault="008F32B2">
            <w:pPr>
              <w:spacing w:after="0" w:line="240" w:lineRule="auto"/>
              <w:ind w:right="-108"/>
              <w:rPr>
                <w:rFonts w:ascii="Garamond" w:eastAsia="Times New Roman" w:hAnsi="Garamond" w:cs="Times New Roman"/>
                <w:sz w:val="24"/>
                <w:szCs w:val="24"/>
              </w:rPr>
            </w:pPr>
          </w:p>
        </w:tc>
        <w:tc>
          <w:tcPr>
            <w:tcW w:w="361" w:type="pct"/>
            <w:tcBorders>
              <w:top w:val="single" w:sz="4" w:space="0" w:color="auto"/>
              <w:left w:val="single" w:sz="4" w:space="0" w:color="auto"/>
              <w:bottom w:val="nil"/>
              <w:right w:val="single" w:sz="4" w:space="0" w:color="auto"/>
            </w:tcBorders>
          </w:tcPr>
          <w:p w:rsidR="008F32B2" w:rsidRDefault="008F32B2">
            <w:pPr>
              <w:spacing w:after="0" w:line="240" w:lineRule="auto"/>
              <w:ind w:right="-1475"/>
              <w:rPr>
                <w:rFonts w:ascii="Garamond" w:eastAsia="Times New Roman" w:hAnsi="Garamond" w:cs="Times New Roman"/>
                <w:sz w:val="24"/>
                <w:szCs w:val="24"/>
              </w:rPr>
            </w:pPr>
          </w:p>
        </w:tc>
        <w:tc>
          <w:tcPr>
            <w:tcW w:w="271" w:type="pct"/>
            <w:tcBorders>
              <w:top w:val="single" w:sz="4" w:space="0" w:color="auto"/>
              <w:left w:val="single" w:sz="4" w:space="0" w:color="auto"/>
              <w:bottom w:val="nil"/>
              <w:right w:val="single" w:sz="4" w:space="0" w:color="auto"/>
            </w:tcBorders>
          </w:tcPr>
          <w:p w:rsidR="008F32B2" w:rsidRDefault="008F32B2">
            <w:pPr>
              <w:spacing w:after="0" w:line="240" w:lineRule="auto"/>
              <w:ind w:right="-1475"/>
              <w:rPr>
                <w:rFonts w:ascii="Garamond" w:eastAsia="Times New Roman" w:hAnsi="Garamond" w:cs="Times New Roman"/>
                <w:sz w:val="24"/>
                <w:szCs w:val="24"/>
              </w:rPr>
            </w:pPr>
          </w:p>
        </w:tc>
        <w:tc>
          <w:tcPr>
            <w:tcW w:w="321" w:type="pct"/>
            <w:tcBorders>
              <w:top w:val="single" w:sz="4" w:space="0" w:color="auto"/>
              <w:left w:val="single" w:sz="4" w:space="0" w:color="auto"/>
              <w:bottom w:val="nil"/>
              <w:right w:val="single" w:sz="4" w:space="0" w:color="auto"/>
            </w:tcBorders>
            <w:shd w:val="pct25" w:color="auto" w:fill="FFFFFF"/>
          </w:tcPr>
          <w:p w:rsidR="008F32B2" w:rsidRDefault="008F32B2">
            <w:pPr>
              <w:spacing w:after="0" w:line="240" w:lineRule="auto"/>
              <w:ind w:right="-1475"/>
              <w:rPr>
                <w:rFonts w:ascii="Garamond" w:eastAsia="Times New Roman" w:hAnsi="Garamond" w:cs="Times New Roman"/>
                <w:sz w:val="24"/>
                <w:szCs w:val="24"/>
              </w:rPr>
            </w:pPr>
          </w:p>
        </w:tc>
        <w:tc>
          <w:tcPr>
            <w:tcW w:w="295" w:type="pct"/>
            <w:tcBorders>
              <w:top w:val="single" w:sz="4" w:space="0" w:color="auto"/>
              <w:left w:val="single" w:sz="4" w:space="0" w:color="auto"/>
              <w:bottom w:val="single" w:sz="4" w:space="0" w:color="auto"/>
              <w:right w:val="single" w:sz="4" w:space="0" w:color="auto"/>
            </w:tcBorders>
            <w:shd w:val="pct25" w:color="auto" w:fill="FFFFFF"/>
          </w:tcPr>
          <w:p w:rsidR="008F32B2" w:rsidRDefault="008F32B2">
            <w:pPr>
              <w:spacing w:after="0" w:line="240" w:lineRule="auto"/>
              <w:ind w:right="-1475"/>
              <w:rPr>
                <w:rFonts w:ascii="Garamond" w:eastAsia="Times New Roman" w:hAnsi="Garamond" w:cs="Times New Roman"/>
                <w:sz w:val="24"/>
                <w:szCs w:val="24"/>
                <w14:shadow w14:blurRad="50800" w14:dist="38100" w14:dir="2700000" w14:sx="100000" w14:sy="100000" w14:kx="0" w14:ky="0" w14:algn="tl">
                  <w14:srgbClr w14:val="000000">
                    <w14:alpha w14:val="60000"/>
                  </w14:srgbClr>
                </w14:shadow>
              </w:rPr>
            </w:pPr>
          </w:p>
        </w:tc>
        <w:tc>
          <w:tcPr>
            <w:tcW w:w="288" w:type="pct"/>
            <w:tcBorders>
              <w:top w:val="single" w:sz="4" w:space="0" w:color="auto"/>
              <w:left w:val="single" w:sz="4" w:space="0" w:color="auto"/>
              <w:bottom w:val="single" w:sz="4" w:space="0" w:color="auto"/>
              <w:right w:val="single" w:sz="4" w:space="0" w:color="auto"/>
            </w:tcBorders>
            <w:shd w:val="pct25" w:color="auto" w:fill="FFFFFF"/>
          </w:tcPr>
          <w:p w:rsidR="008F32B2" w:rsidRDefault="008F32B2">
            <w:pPr>
              <w:spacing w:after="0" w:line="240" w:lineRule="auto"/>
              <w:ind w:right="-1475"/>
              <w:rPr>
                <w:rFonts w:ascii="Garamond" w:eastAsia="Times New Roman" w:hAnsi="Garamond" w:cs="Times New Roman"/>
                <w:sz w:val="24"/>
                <w:szCs w:val="24"/>
              </w:rPr>
            </w:pPr>
          </w:p>
        </w:tc>
        <w:tc>
          <w:tcPr>
            <w:tcW w:w="303" w:type="pct"/>
            <w:gridSpan w:val="2"/>
            <w:tcBorders>
              <w:top w:val="single" w:sz="4" w:space="0" w:color="auto"/>
              <w:left w:val="single" w:sz="4" w:space="0" w:color="auto"/>
              <w:bottom w:val="single" w:sz="4" w:space="0" w:color="auto"/>
              <w:right w:val="single" w:sz="4" w:space="0" w:color="auto"/>
            </w:tcBorders>
            <w:shd w:val="pct25" w:color="auto" w:fill="FFFFFF"/>
          </w:tcPr>
          <w:p w:rsidR="008F32B2" w:rsidRDefault="008F32B2">
            <w:pPr>
              <w:spacing w:after="0" w:line="240" w:lineRule="auto"/>
              <w:ind w:right="-1475"/>
              <w:rPr>
                <w:rFonts w:ascii="Garamond" w:eastAsia="Times New Roman" w:hAnsi="Garamond" w:cs="Times New Roman"/>
                <w:sz w:val="24"/>
                <w:szCs w:val="24"/>
              </w:rPr>
            </w:pPr>
          </w:p>
        </w:tc>
        <w:tc>
          <w:tcPr>
            <w:tcW w:w="295" w:type="pct"/>
            <w:tcBorders>
              <w:top w:val="single" w:sz="4" w:space="0" w:color="auto"/>
              <w:left w:val="single" w:sz="4" w:space="0" w:color="auto"/>
              <w:bottom w:val="nil"/>
              <w:right w:val="single" w:sz="4" w:space="0" w:color="auto"/>
            </w:tcBorders>
            <w:shd w:val="pct25" w:color="auto" w:fill="FFFFFF"/>
          </w:tcPr>
          <w:p w:rsidR="008F32B2" w:rsidRDefault="008F32B2">
            <w:pPr>
              <w:spacing w:after="0" w:line="240" w:lineRule="auto"/>
              <w:ind w:right="-1475"/>
              <w:rPr>
                <w:rFonts w:ascii="Garamond" w:eastAsia="Times New Roman" w:hAnsi="Garamond" w:cs="Times New Roman"/>
                <w:sz w:val="24"/>
                <w:szCs w:val="24"/>
              </w:rPr>
            </w:pPr>
          </w:p>
        </w:tc>
        <w:tc>
          <w:tcPr>
            <w:tcW w:w="303" w:type="pct"/>
            <w:tcBorders>
              <w:top w:val="single" w:sz="4" w:space="0" w:color="auto"/>
              <w:left w:val="single" w:sz="4" w:space="0" w:color="auto"/>
              <w:bottom w:val="single" w:sz="4" w:space="0" w:color="auto"/>
              <w:right w:val="single" w:sz="4" w:space="0" w:color="auto"/>
            </w:tcBorders>
            <w:shd w:val="pct25" w:color="auto" w:fill="FFFFFF"/>
          </w:tcPr>
          <w:p w:rsidR="008F32B2" w:rsidRDefault="008F32B2">
            <w:pPr>
              <w:spacing w:after="0" w:line="240" w:lineRule="auto"/>
              <w:ind w:right="-1475"/>
              <w:rPr>
                <w:rFonts w:ascii="Garamond" w:eastAsia="Times New Roman" w:hAnsi="Garamond" w:cs="Times New Roman"/>
                <w:sz w:val="24"/>
                <w:szCs w:val="24"/>
              </w:rPr>
            </w:pPr>
          </w:p>
        </w:tc>
        <w:tc>
          <w:tcPr>
            <w:tcW w:w="288" w:type="pct"/>
            <w:tcBorders>
              <w:top w:val="single" w:sz="4" w:space="0" w:color="auto"/>
              <w:left w:val="single" w:sz="4" w:space="0" w:color="auto"/>
              <w:bottom w:val="single" w:sz="4" w:space="0" w:color="auto"/>
              <w:right w:val="single" w:sz="4" w:space="0" w:color="auto"/>
            </w:tcBorders>
            <w:shd w:val="pct25" w:color="auto" w:fill="FFFFFF"/>
          </w:tcPr>
          <w:p w:rsidR="008F32B2" w:rsidRDefault="008F32B2">
            <w:pPr>
              <w:spacing w:after="0" w:line="240" w:lineRule="auto"/>
              <w:ind w:right="-1475"/>
              <w:rPr>
                <w:rFonts w:ascii="Garamond" w:eastAsia="Times New Roman" w:hAnsi="Garamond" w:cs="Times New Roman"/>
                <w:sz w:val="24"/>
                <w:szCs w:val="24"/>
              </w:rPr>
            </w:pPr>
          </w:p>
        </w:tc>
        <w:tc>
          <w:tcPr>
            <w:tcW w:w="295" w:type="pct"/>
            <w:tcBorders>
              <w:top w:val="single" w:sz="4" w:space="0" w:color="auto"/>
              <w:left w:val="single" w:sz="4" w:space="0" w:color="auto"/>
              <w:bottom w:val="nil"/>
              <w:right w:val="single" w:sz="4" w:space="0" w:color="auto"/>
            </w:tcBorders>
            <w:shd w:val="pct25" w:color="auto" w:fill="FFFFFF"/>
          </w:tcPr>
          <w:p w:rsidR="008F32B2" w:rsidRDefault="008F32B2">
            <w:pPr>
              <w:spacing w:after="0" w:line="240" w:lineRule="auto"/>
              <w:ind w:right="-1475"/>
              <w:rPr>
                <w:rFonts w:ascii="Garamond" w:eastAsia="Times New Roman" w:hAnsi="Garamond" w:cs="Times New Roman"/>
                <w:sz w:val="24"/>
                <w:szCs w:val="24"/>
              </w:rPr>
            </w:pPr>
          </w:p>
        </w:tc>
        <w:tc>
          <w:tcPr>
            <w:tcW w:w="292" w:type="pct"/>
            <w:tcBorders>
              <w:top w:val="single" w:sz="4" w:space="0" w:color="auto"/>
              <w:left w:val="single" w:sz="4" w:space="0" w:color="auto"/>
              <w:bottom w:val="nil"/>
              <w:right w:val="single" w:sz="4" w:space="0" w:color="auto"/>
            </w:tcBorders>
            <w:shd w:val="pct25" w:color="auto" w:fill="FFFFFF"/>
          </w:tcPr>
          <w:p w:rsidR="008F32B2" w:rsidRDefault="008F32B2">
            <w:pPr>
              <w:spacing w:after="0" w:line="240" w:lineRule="auto"/>
              <w:ind w:right="-1475"/>
              <w:rPr>
                <w:rFonts w:ascii="Garamond" w:eastAsia="Times New Roman" w:hAnsi="Garamond" w:cs="Times New Roman"/>
                <w:sz w:val="24"/>
                <w:szCs w:val="24"/>
              </w:rPr>
            </w:pPr>
          </w:p>
        </w:tc>
      </w:tr>
      <w:tr w:rsidR="008F32B2" w:rsidTr="008F32B2">
        <w:trPr>
          <w:cantSplit/>
        </w:trPr>
        <w:tc>
          <w:tcPr>
            <w:tcW w:w="1145" w:type="pct"/>
            <w:tcBorders>
              <w:top w:val="single" w:sz="4" w:space="0" w:color="auto"/>
              <w:left w:val="single" w:sz="4" w:space="0" w:color="auto"/>
              <w:bottom w:val="single" w:sz="4" w:space="0" w:color="auto"/>
              <w:right w:val="single" w:sz="4" w:space="0" w:color="auto"/>
            </w:tcBorders>
            <w:hideMark/>
          </w:tcPr>
          <w:p w:rsidR="008F32B2" w:rsidRDefault="008F32B2">
            <w:pPr>
              <w:spacing w:after="0" w:line="240" w:lineRule="auto"/>
              <w:ind w:right="-108"/>
              <w:rPr>
                <w:rFonts w:ascii="Garamond" w:eastAsia="Times New Roman" w:hAnsi="Garamond" w:cs="Times New Roman"/>
                <w:sz w:val="24"/>
                <w:szCs w:val="24"/>
              </w:rPr>
            </w:pPr>
            <w:proofErr w:type="gramStart"/>
            <w:r>
              <w:rPr>
                <w:rFonts w:ascii="Garamond" w:eastAsia="Times New Roman" w:hAnsi="Garamond" w:cs="Times New Roman"/>
                <w:sz w:val="24"/>
                <w:szCs w:val="24"/>
              </w:rPr>
              <w:t>Préparation  Activité</w:t>
            </w:r>
            <w:proofErr w:type="gramEnd"/>
            <w:r>
              <w:rPr>
                <w:rFonts w:ascii="Garamond" w:eastAsia="Times New Roman" w:hAnsi="Garamond" w:cs="Times New Roman"/>
                <w:sz w:val="24"/>
                <w:szCs w:val="24"/>
              </w:rPr>
              <w:t xml:space="preserve"> 2 (titre)</w:t>
            </w:r>
          </w:p>
        </w:tc>
        <w:tc>
          <w:tcPr>
            <w:tcW w:w="541" w:type="pct"/>
            <w:tcBorders>
              <w:top w:val="single" w:sz="4" w:space="0" w:color="auto"/>
              <w:left w:val="single" w:sz="4" w:space="0" w:color="auto"/>
              <w:bottom w:val="single" w:sz="4" w:space="0" w:color="auto"/>
              <w:right w:val="single" w:sz="4" w:space="0" w:color="auto"/>
            </w:tcBorders>
          </w:tcPr>
          <w:p w:rsidR="008F32B2" w:rsidRDefault="008F32B2">
            <w:pPr>
              <w:spacing w:after="0" w:line="240" w:lineRule="auto"/>
              <w:ind w:right="-1475"/>
              <w:rPr>
                <w:rFonts w:ascii="Garamond" w:eastAsia="Times New Roman" w:hAnsi="Garamond" w:cs="Times New Roman"/>
                <w:sz w:val="24"/>
                <w:szCs w:val="24"/>
              </w:rPr>
            </w:pPr>
          </w:p>
        </w:tc>
        <w:tc>
          <w:tcPr>
            <w:tcW w:w="361" w:type="pct"/>
            <w:tcBorders>
              <w:top w:val="single" w:sz="4" w:space="0" w:color="auto"/>
              <w:left w:val="single" w:sz="4" w:space="0" w:color="auto"/>
              <w:bottom w:val="single" w:sz="4" w:space="0" w:color="auto"/>
              <w:right w:val="single" w:sz="4" w:space="0" w:color="auto"/>
            </w:tcBorders>
          </w:tcPr>
          <w:p w:rsidR="008F32B2" w:rsidRDefault="008F32B2">
            <w:pPr>
              <w:spacing w:after="0" w:line="240" w:lineRule="auto"/>
              <w:ind w:right="-1475"/>
              <w:rPr>
                <w:rFonts w:ascii="Garamond" w:eastAsia="Times New Roman" w:hAnsi="Garamond" w:cs="Times New Roman"/>
                <w:sz w:val="24"/>
                <w:szCs w:val="24"/>
              </w:rPr>
            </w:pPr>
          </w:p>
        </w:tc>
        <w:tc>
          <w:tcPr>
            <w:tcW w:w="271" w:type="pct"/>
            <w:tcBorders>
              <w:top w:val="single" w:sz="4" w:space="0" w:color="auto"/>
              <w:left w:val="single" w:sz="4" w:space="0" w:color="auto"/>
              <w:bottom w:val="single" w:sz="4" w:space="0" w:color="auto"/>
              <w:right w:val="single" w:sz="4" w:space="0" w:color="auto"/>
            </w:tcBorders>
          </w:tcPr>
          <w:p w:rsidR="008F32B2" w:rsidRDefault="008F32B2">
            <w:pPr>
              <w:spacing w:after="0" w:line="240" w:lineRule="auto"/>
              <w:ind w:right="-1475"/>
              <w:rPr>
                <w:rFonts w:ascii="Garamond" w:eastAsia="Times New Roman" w:hAnsi="Garamond" w:cs="Times New Roman"/>
                <w:sz w:val="24"/>
                <w:szCs w:val="24"/>
              </w:rPr>
            </w:pPr>
          </w:p>
        </w:tc>
        <w:tc>
          <w:tcPr>
            <w:tcW w:w="321" w:type="pct"/>
            <w:tcBorders>
              <w:top w:val="single" w:sz="4" w:space="0" w:color="auto"/>
              <w:left w:val="single" w:sz="4" w:space="0" w:color="auto"/>
              <w:bottom w:val="single" w:sz="4" w:space="0" w:color="auto"/>
              <w:right w:val="single" w:sz="4" w:space="0" w:color="auto"/>
            </w:tcBorders>
          </w:tcPr>
          <w:p w:rsidR="008F32B2" w:rsidRDefault="008F32B2">
            <w:pPr>
              <w:spacing w:after="0" w:line="240" w:lineRule="auto"/>
              <w:ind w:right="-1475"/>
              <w:rPr>
                <w:rFonts w:ascii="Garamond" w:eastAsia="Times New Roman" w:hAnsi="Garamond" w:cs="Times New Roman"/>
                <w:sz w:val="24"/>
                <w:szCs w:val="24"/>
              </w:rPr>
            </w:pPr>
          </w:p>
        </w:tc>
        <w:tc>
          <w:tcPr>
            <w:tcW w:w="295" w:type="pct"/>
            <w:tcBorders>
              <w:top w:val="nil"/>
              <w:left w:val="single" w:sz="4" w:space="0" w:color="auto"/>
              <w:bottom w:val="single" w:sz="4" w:space="0" w:color="auto"/>
              <w:right w:val="single" w:sz="4" w:space="0" w:color="auto"/>
            </w:tcBorders>
          </w:tcPr>
          <w:p w:rsidR="008F32B2" w:rsidRDefault="008F32B2">
            <w:pPr>
              <w:spacing w:after="0" w:line="240" w:lineRule="auto"/>
              <w:ind w:right="-1475"/>
              <w:rPr>
                <w:rFonts w:ascii="Garamond" w:eastAsia="Times New Roman" w:hAnsi="Garamond" w:cs="Times New Roman"/>
                <w:sz w:val="24"/>
                <w:szCs w:val="24"/>
              </w:rPr>
            </w:pPr>
          </w:p>
        </w:tc>
        <w:tc>
          <w:tcPr>
            <w:tcW w:w="288" w:type="pct"/>
            <w:tcBorders>
              <w:top w:val="nil"/>
              <w:left w:val="single" w:sz="4" w:space="0" w:color="auto"/>
              <w:bottom w:val="single" w:sz="4" w:space="0" w:color="auto"/>
              <w:right w:val="single" w:sz="4" w:space="0" w:color="auto"/>
            </w:tcBorders>
          </w:tcPr>
          <w:p w:rsidR="008F32B2" w:rsidRDefault="008F32B2">
            <w:pPr>
              <w:spacing w:after="0" w:line="240" w:lineRule="auto"/>
              <w:ind w:right="-1475"/>
              <w:rPr>
                <w:rFonts w:ascii="Garamond" w:eastAsia="Times New Roman" w:hAnsi="Garamond" w:cs="Times New Roman"/>
                <w:sz w:val="24"/>
                <w:szCs w:val="24"/>
              </w:rPr>
            </w:pPr>
          </w:p>
        </w:tc>
        <w:tc>
          <w:tcPr>
            <w:tcW w:w="303" w:type="pct"/>
            <w:gridSpan w:val="2"/>
            <w:tcBorders>
              <w:top w:val="nil"/>
              <w:left w:val="single" w:sz="4" w:space="0" w:color="auto"/>
              <w:bottom w:val="single" w:sz="4" w:space="0" w:color="auto"/>
              <w:right w:val="single" w:sz="4" w:space="0" w:color="auto"/>
            </w:tcBorders>
          </w:tcPr>
          <w:p w:rsidR="008F32B2" w:rsidRDefault="008F32B2">
            <w:pPr>
              <w:spacing w:after="0" w:line="240" w:lineRule="auto"/>
              <w:ind w:right="-1475"/>
              <w:rPr>
                <w:rFonts w:ascii="Garamond" w:eastAsia="Times New Roman" w:hAnsi="Garamond" w:cs="Times New Roman"/>
                <w:sz w:val="24"/>
                <w:szCs w:val="24"/>
              </w:rPr>
            </w:pPr>
          </w:p>
        </w:tc>
        <w:tc>
          <w:tcPr>
            <w:tcW w:w="295" w:type="pct"/>
            <w:tcBorders>
              <w:top w:val="single" w:sz="4" w:space="0" w:color="auto"/>
              <w:left w:val="single" w:sz="4" w:space="0" w:color="auto"/>
              <w:bottom w:val="single" w:sz="4" w:space="0" w:color="auto"/>
              <w:right w:val="single" w:sz="4" w:space="0" w:color="auto"/>
            </w:tcBorders>
          </w:tcPr>
          <w:p w:rsidR="008F32B2" w:rsidRDefault="008F32B2">
            <w:pPr>
              <w:spacing w:after="0" w:line="240" w:lineRule="auto"/>
              <w:ind w:right="-1475"/>
              <w:rPr>
                <w:rFonts w:ascii="Garamond" w:eastAsia="Times New Roman" w:hAnsi="Garamond" w:cs="Times New Roman"/>
                <w:sz w:val="24"/>
                <w:szCs w:val="24"/>
              </w:rPr>
            </w:pPr>
          </w:p>
        </w:tc>
        <w:tc>
          <w:tcPr>
            <w:tcW w:w="303" w:type="pct"/>
            <w:tcBorders>
              <w:top w:val="nil"/>
              <w:left w:val="single" w:sz="4" w:space="0" w:color="auto"/>
              <w:bottom w:val="single" w:sz="4" w:space="0" w:color="auto"/>
              <w:right w:val="single" w:sz="4" w:space="0" w:color="auto"/>
            </w:tcBorders>
          </w:tcPr>
          <w:p w:rsidR="008F32B2" w:rsidRDefault="008F32B2">
            <w:pPr>
              <w:spacing w:after="0" w:line="240" w:lineRule="auto"/>
              <w:ind w:right="-1475"/>
              <w:rPr>
                <w:rFonts w:ascii="Garamond" w:eastAsia="Times New Roman" w:hAnsi="Garamond" w:cs="Times New Roman"/>
                <w:sz w:val="24"/>
                <w:szCs w:val="24"/>
              </w:rPr>
            </w:pPr>
          </w:p>
        </w:tc>
        <w:tc>
          <w:tcPr>
            <w:tcW w:w="288" w:type="pct"/>
            <w:tcBorders>
              <w:top w:val="nil"/>
              <w:left w:val="single" w:sz="4" w:space="0" w:color="auto"/>
              <w:bottom w:val="single" w:sz="4" w:space="0" w:color="auto"/>
              <w:right w:val="single" w:sz="4" w:space="0" w:color="auto"/>
            </w:tcBorders>
          </w:tcPr>
          <w:p w:rsidR="008F32B2" w:rsidRDefault="008F32B2">
            <w:pPr>
              <w:spacing w:after="0" w:line="240" w:lineRule="auto"/>
              <w:ind w:right="-1475"/>
              <w:rPr>
                <w:rFonts w:ascii="Garamond" w:eastAsia="Times New Roman" w:hAnsi="Garamond" w:cs="Times New Roman"/>
                <w:sz w:val="24"/>
                <w:szCs w:val="24"/>
              </w:rPr>
            </w:pPr>
          </w:p>
        </w:tc>
        <w:tc>
          <w:tcPr>
            <w:tcW w:w="295" w:type="pct"/>
            <w:tcBorders>
              <w:top w:val="single" w:sz="4" w:space="0" w:color="auto"/>
              <w:left w:val="single" w:sz="4" w:space="0" w:color="auto"/>
              <w:bottom w:val="single" w:sz="4" w:space="0" w:color="auto"/>
              <w:right w:val="single" w:sz="4" w:space="0" w:color="auto"/>
            </w:tcBorders>
            <w:shd w:val="pct25" w:color="auto" w:fill="FFFFFF"/>
          </w:tcPr>
          <w:p w:rsidR="008F32B2" w:rsidRDefault="008F32B2">
            <w:pPr>
              <w:spacing w:after="0" w:line="240" w:lineRule="auto"/>
              <w:ind w:right="-1475"/>
              <w:rPr>
                <w:rFonts w:ascii="Garamond" w:eastAsia="Times New Roman" w:hAnsi="Garamond" w:cs="Times New Roman"/>
                <w:sz w:val="24"/>
                <w:szCs w:val="24"/>
              </w:rPr>
            </w:pPr>
          </w:p>
        </w:tc>
        <w:tc>
          <w:tcPr>
            <w:tcW w:w="292" w:type="pct"/>
            <w:tcBorders>
              <w:top w:val="single" w:sz="4" w:space="0" w:color="auto"/>
              <w:left w:val="single" w:sz="4" w:space="0" w:color="auto"/>
              <w:bottom w:val="single" w:sz="4" w:space="0" w:color="auto"/>
              <w:right w:val="single" w:sz="4" w:space="0" w:color="auto"/>
            </w:tcBorders>
            <w:shd w:val="pct25" w:color="auto" w:fill="FFFFFF"/>
          </w:tcPr>
          <w:p w:rsidR="008F32B2" w:rsidRDefault="008F32B2">
            <w:pPr>
              <w:spacing w:after="0" w:line="240" w:lineRule="auto"/>
              <w:ind w:right="-1475"/>
              <w:rPr>
                <w:rFonts w:ascii="Garamond" w:eastAsia="Times New Roman" w:hAnsi="Garamond" w:cs="Times New Roman"/>
                <w:sz w:val="24"/>
                <w:szCs w:val="24"/>
              </w:rPr>
            </w:pPr>
          </w:p>
        </w:tc>
      </w:tr>
      <w:tr w:rsidR="008F32B2" w:rsidTr="008F32B2">
        <w:trPr>
          <w:cantSplit/>
        </w:trPr>
        <w:tc>
          <w:tcPr>
            <w:tcW w:w="1145" w:type="pct"/>
            <w:tcBorders>
              <w:top w:val="single" w:sz="4" w:space="0" w:color="auto"/>
              <w:left w:val="single" w:sz="4" w:space="0" w:color="auto"/>
              <w:bottom w:val="single" w:sz="4" w:space="0" w:color="auto"/>
              <w:right w:val="single" w:sz="4" w:space="0" w:color="auto"/>
            </w:tcBorders>
            <w:hideMark/>
          </w:tcPr>
          <w:p w:rsidR="008F32B2" w:rsidRDefault="008F32B2">
            <w:pPr>
              <w:spacing w:after="0" w:line="240" w:lineRule="auto"/>
              <w:ind w:right="-108"/>
              <w:rPr>
                <w:rFonts w:ascii="Garamond" w:eastAsia="Times New Roman" w:hAnsi="Garamond" w:cs="Times New Roman"/>
                <w:sz w:val="24"/>
                <w:szCs w:val="24"/>
              </w:rPr>
            </w:pPr>
            <w:r>
              <w:rPr>
                <w:rFonts w:ascii="Garamond" w:eastAsia="Times New Roman" w:hAnsi="Garamond" w:cs="Times New Roman"/>
                <w:sz w:val="24"/>
                <w:szCs w:val="24"/>
              </w:rPr>
              <w:t>etc.</w:t>
            </w:r>
          </w:p>
        </w:tc>
        <w:tc>
          <w:tcPr>
            <w:tcW w:w="541" w:type="pct"/>
            <w:tcBorders>
              <w:top w:val="single" w:sz="4" w:space="0" w:color="auto"/>
              <w:left w:val="single" w:sz="4" w:space="0" w:color="auto"/>
              <w:bottom w:val="single" w:sz="4" w:space="0" w:color="auto"/>
              <w:right w:val="single" w:sz="4" w:space="0" w:color="auto"/>
            </w:tcBorders>
          </w:tcPr>
          <w:p w:rsidR="008F32B2" w:rsidRDefault="008F32B2">
            <w:pPr>
              <w:spacing w:after="0" w:line="240" w:lineRule="auto"/>
              <w:ind w:right="-1475"/>
              <w:rPr>
                <w:rFonts w:ascii="Garamond" w:eastAsia="Times New Roman" w:hAnsi="Garamond" w:cs="Times New Roman"/>
                <w:sz w:val="24"/>
                <w:szCs w:val="24"/>
              </w:rPr>
            </w:pPr>
          </w:p>
        </w:tc>
        <w:tc>
          <w:tcPr>
            <w:tcW w:w="361" w:type="pct"/>
            <w:tcBorders>
              <w:top w:val="single" w:sz="4" w:space="0" w:color="auto"/>
              <w:left w:val="single" w:sz="4" w:space="0" w:color="auto"/>
              <w:bottom w:val="single" w:sz="4" w:space="0" w:color="auto"/>
              <w:right w:val="single" w:sz="4" w:space="0" w:color="auto"/>
            </w:tcBorders>
          </w:tcPr>
          <w:p w:rsidR="008F32B2" w:rsidRDefault="008F32B2">
            <w:pPr>
              <w:spacing w:after="0" w:line="240" w:lineRule="auto"/>
              <w:ind w:right="-1475"/>
              <w:rPr>
                <w:rFonts w:ascii="Garamond" w:eastAsia="Times New Roman" w:hAnsi="Garamond" w:cs="Times New Roman"/>
                <w:sz w:val="24"/>
                <w:szCs w:val="24"/>
              </w:rPr>
            </w:pPr>
          </w:p>
        </w:tc>
        <w:tc>
          <w:tcPr>
            <w:tcW w:w="271" w:type="pct"/>
            <w:tcBorders>
              <w:top w:val="single" w:sz="4" w:space="0" w:color="auto"/>
              <w:left w:val="single" w:sz="4" w:space="0" w:color="auto"/>
              <w:bottom w:val="single" w:sz="4" w:space="0" w:color="auto"/>
              <w:right w:val="single" w:sz="4" w:space="0" w:color="auto"/>
            </w:tcBorders>
          </w:tcPr>
          <w:p w:rsidR="008F32B2" w:rsidRDefault="008F32B2">
            <w:pPr>
              <w:spacing w:after="0" w:line="240" w:lineRule="auto"/>
              <w:ind w:right="-1475"/>
              <w:rPr>
                <w:rFonts w:ascii="Garamond" w:eastAsia="Times New Roman" w:hAnsi="Garamond" w:cs="Times New Roman"/>
                <w:sz w:val="24"/>
                <w:szCs w:val="24"/>
              </w:rPr>
            </w:pPr>
          </w:p>
        </w:tc>
        <w:tc>
          <w:tcPr>
            <w:tcW w:w="321" w:type="pct"/>
            <w:tcBorders>
              <w:top w:val="single" w:sz="4" w:space="0" w:color="auto"/>
              <w:left w:val="single" w:sz="4" w:space="0" w:color="auto"/>
              <w:bottom w:val="single" w:sz="4" w:space="0" w:color="auto"/>
              <w:right w:val="single" w:sz="4" w:space="0" w:color="auto"/>
            </w:tcBorders>
          </w:tcPr>
          <w:p w:rsidR="008F32B2" w:rsidRDefault="008F32B2">
            <w:pPr>
              <w:spacing w:after="0" w:line="240" w:lineRule="auto"/>
              <w:ind w:right="-1475"/>
              <w:rPr>
                <w:rFonts w:ascii="Garamond" w:eastAsia="Times New Roman" w:hAnsi="Garamond" w:cs="Times New Roman"/>
                <w:sz w:val="24"/>
                <w:szCs w:val="24"/>
              </w:rPr>
            </w:pPr>
          </w:p>
        </w:tc>
        <w:tc>
          <w:tcPr>
            <w:tcW w:w="295" w:type="pct"/>
            <w:tcBorders>
              <w:top w:val="single" w:sz="4" w:space="0" w:color="auto"/>
              <w:left w:val="single" w:sz="4" w:space="0" w:color="auto"/>
              <w:bottom w:val="single" w:sz="4" w:space="0" w:color="auto"/>
              <w:right w:val="single" w:sz="4" w:space="0" w:color="auto"/>
            </w:tcBorders>
          </w:tcPr>
          <w:p w:rsidR="008F32B2" w:rsidRDefault="008F32B2">
            <w:pPr>
              <w:spacing w:after="0" w:line="240" w:lineRule="auto"/>
              <w:ind w:right="-1475"/>
              <w:rPr>
                <w:rFonts w:ascii="Garamond" w:eastAsia="Times New Roman" w:hAnsi="Garamond" w:cs="Times New Roman"/>
                <w:sz w:val="24"/>
                <w:szCs w:val="24"/>
              </w:rPr>
            </w:pPr>
          </w:p>
        </w:tc>
        <w:tc>
          <w:tcPr>
            <w:tcW w:w="288" w:type="pct"/>
            <w:tcBorders>
              <w:top w:val="single" w:sz="4" w:space="0" w:color="auto"/>
              <w:left w:val="single" w:sz="4" w:space="0" w:color="auto"/>
              <w:bottom w:val="single" w:sz="4" w:space="0" w:color="auto"/>
              <w:right w:val="single" w:sz="4" w:space="0" w:color="auto"/>
            </w:tcBorders>
          </w:tcPr>
          <w:p w:rsidR="008F32B2" w:rsidRDefault="008F32B2">
            <w:pPr>
              <w:spacing w:after="0" w:line="240" w:lineRule="auto"/>
              <w:ind w:right="-1475"/>
              <w:rPr>
                <w:rFonts w:ascii="Garamond" w:eastAsia="Times New Roman" w:hAnsi="Garamond" w:cs="Times New Roman"/>
                <w:sz w:val="24"/>
                <w:szCs w:val="24"/>
              </w:rPr>
            </w:pPr>
          </w:p>
        </w:tc>
        <w:tc>
          <w:tcPr>
            <w:tcW w:w="303" w:type="pct"/>
            <w:gridSpan w:val="2"/>
            <w:tcBorders>
              <w:top w:val="single" w:sz="4" w:space="0" w:color="auto"/>
              <w:left w:val="single" w:sz="4" w:space="0" w:color="auto"/>
              <w:bottom w:val="single" w:sz="4" w:space="0" w:color="auto"/>
              <w:right w:val="single" w:sz="4" w:space="0" w:color="auto"/>
            </w:tcBorders>
          </w:tcPr>
          <w:p w:rsidR="008F32B2" w:rsidRDefault="008F32B2">
            <w:pPr>
              <w:spacing w:after="0" w:line="240" w:lineRule="auto"/>
              <w:ind w:right="-1475"/>
              <w:rPr>
                <w:rFonts w:ascii="Garamond" w:eastAsia="Times New Roman" w:hAnsi="Garamond" w:cs="Times New Roman"/>
                <w:sz w:val="24"/>
                <w:szCs w:val="24"/>
              </w:rPr>
            </w:pPr>
          </w:p>
        </w:tc>
        <w:tc>
          <w:tcPr>
            <w:tcW w:w="295" w:type="pct"/>
            <w:tcBorders>
              <w:top w:val="single" w:sz="4" w:space="0" w:color="auto"/>
              <w:left w:val="single" w:sz="4" w:space="0" w:color="auto"/>
              <w:bottom w:val="single" w:sz="4" w:space="0" w:color="auto"/>
              <w:right w:val="single" w:sz="4" w:space="0" w:color="auto"/>
            </w:tcBorders>
          </w:tcPr>
          <w:p w:rsidR="008F32B2" w:rsidRDefault="008F32B2">
            <w:pPr>
              <w:spacing w:after="0" w:line="240" w:lineRule="auto"/>
              <w:ind w:right="-1475"/>
              <w:rPr>
                <w:rFonts w:ascii="Garamond" w:eastAsia="Times New Roman" w:hAnsi="Garamond" w:cs="Times New Roman"/>
                <w:sz w:val="24"/>
                <w:szCs w:val="24"/>
              </w:rPr>
            </w:pPr>
          </w:p>
        </w:tc>
        <w:tc>
          <w:tcPr>
            <w:tcW w:w="303" w:type="pct"/>
            <w:tcBorders>
              <w:top w:val="single" w:sz="4" w:space="0" w:color="auto"/>
              <w:left w:val="single" w:sz="4" w:space="0" w:color="auto"/>
              <w:bottom w:val="single" w:sz="4" w:space="0" w:color="auto"/>
              <w:right w:val="single" w:sz="4" w:space="0" w:color="auto"/>
            </w:tcBorders>
          </w:tcPr>
          <w:p w:rsidR="008F32B2" w:rsidRDefault="008F32B2">
            <w:pPr>
              <w:spacing w:after="0" w:line="240" w:lineRule="auto"/>
              <w:ind w:right="-1475"/>
              <w:rPr>
                <w:rFonts w:ascii="Garamond" w:eastAsia="Times New Roman" w:hAnsi="Garamond" w:cs="Times New Roman"/>
                <w:sz w:val="24"/>
                <w:szCs w:val="24"/>
              </w:rPr>
            </w:pPr>
          </w:p>
        </w:tc>
        <w:tc>
          <w:tcPr>
            <w:tcW w:w="288" w:type="pct"/>
            <w:tcBorders>
              <w:top w:val="single" w:sz="4" w:space="0" w:color="auto"/>
              <w:left w:val="single" w:sz="4" w:space="0" w:color="auto"/>
              <w:bottom w:val="single" w:sz="4" w:space="0" w:color="auto"/>
              <w:right w:val="single" w:sz="4" w:space="0" w:color="auto"/>
            </w:tcBorders>
          </w:tcPr>
          <w:p w:rsidR="008F32B2" w:rsidRDefault="008F32B2">
            <w:pPr>
              <w:spacing w:after="0" w:line="240" w:lineRule="auto"/>
              <w:ind w:right="-1475"/>
              <w:rPr>
                <w:rFonts w:ascii="Garamond" w:eastAsia="Times New Roman" w:hAnsi="Garamond" w:cs="Times New Roman"/>
                <w:sz w:val="24"/>
                <w:szCs w:val="24"/>
              </w:rPr>
            </w:pPr>
          </w:p>
        </w:tc>
        <w:tc>
          <w:tcPr>
            <w:tcW w:w="295" w:type="pct"/>
            <w:tcBorders>
              <w:top w:val="single" w:sz="4" w:space="0" w:color="auto"/>
              <w:left w:val="single" w:sz="4" w:space="0" w:color="auto"/>
              <w:bottom w:val="single" w:sz="4" w:space="0" w:color="auto"/>
              <w:right w:val="single" w:sz="4" w:space="0" w:color="auto"/>
            </w:tcBorders>
          </w:tcPr>
          <w:p w:rsidR="008F32B2" w:rsidRDefault="008F32B2">
            <w:pPr>
              <w:spacing w:after="0" w:line="240" w:lineRule="auto"/>
              <w:ind w:right="-1475"/>
              <w:rPr>
                <w:rFonts w:ascii="Garamond" w:eastAsia="Times New Roman" w:hAnsi="Garamond" w:cs="Times New Roman"/>
                <w:sz w:val="24"/>
                <w:szCs w:val="24"/>
              </w:rPr>
            </w:pPr>
          </w:p>
        </w:tc>
        <w:tc>
          <w:tcPr>
            <w:tcW w:w="292" w:type="pct"/>
            <w:tcBorders>
              <w:top w:val="single" w:sz="4" w:space="0" w:color="auto"/>
              <w:left w:val="single" w:sz="4" w:space="0" w:color="auto"/>
              <w:bottom w:val="single" w:sz="4" w:space="0" w:color="auto"/>
              <w:right w:val="single" w:sz="4" w:space="0" w:color="auto"/>
            </w:tcBorders>
          </w:tcPr>
          <w:p w:rsidR="008F32B2" w:rsidRDefault="008F32B2">
            <w:pPr>
              <w:spacing w:after="0" w:line="240" w:lineRule="auto"/>
              <w:ind w:right="-1475"/>
              <w:rPr>
                <w:rFonts w:ascii="Garamond" w:eastAsia="Times New Roman" w:hAnsi="Garamond" w:cs="Times New Roman"/>
                <w:sz w:val="24"/>
                <w:szCs w:val="24"/>
              </w:rPr>
            </w:pPr>
          </w:p>
        </w:tc>
      </w:tr>
      <w:tr w:rsidR="008F32B2" w:rsidTr="008F32B2">
        <w:trPr>
          <w:cantSplit/>
        </w:trPr>
        <w:tc>
          <w:tcPr>
            <w:tcW w:w="1145" w:type="pct"/>
            <w:tcBorders>
              <w:top w:val="single" w:sz="4" w:space="0" w:color="auto"/>
              <w:left w:val="single" w:sz="4" w:space="0" w:color="auto"/>
              <w:bottom w:val="single" w:sz="4" w:space="0" w:color="auto"/>
              <w:right w:val="single" w:sz="4" w:space="0" w:color="auto"/>
            </w:tcBorders>
          </w:tcPr>
          <w:p w:rsidR="008F32B2" w:rsidRDefault="008F32B2">
            <w:pPr>
              <w:spacing w:after="0" w:line="240" w:lineRule="auto"/>
              <w:ind w:right="-108"/>
              <w:rPr>
                <w:rFonts w:ascii="Garamond" w:eastAsia="Times New Roman" w:hAnsi="Garamond"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Pr>
          <w:p w:rsidR="008F32B2" w:rsidRDefault="008F32B2">
            <w:pPr>
              <w:spacing w:after="0" w:line="240" w:lineRule="auto"/>
              <w:ind w:right="-1475"/>
              <w:rPr>
                <w:rFonts w:ascii="Garamond" w:eastAsia="Times New Roman" w:hAnsi="Garamond" w:cs="Times New Roman"/>
                <w:sz w:val="24"/>
                <w:szCs w:val="24"/>
              </w:rPr>
            </w:pPr>
          </w:p>
        </w:tc>
        <w:tc>
          <w:tcPr>
            <w:tcW w:w="361" w:type="pct"/>
            <w:tcBorders>
              <w:top w:val="single" w:sz="4" w:space="0" w:color="auto"/>
              <w:left w:val="single" w:sz="4" w:space="0" w:color="auto"/>
              <w:bottom w:val="single" w:sz="4" w:space="0" w:color="auto"/>
              <w:right w:val="single" w:sz="4" w:space="0" w:color="auto"/>
            </w:tcBorders>
          </w:tcPr>
          <w:p w:rsidR="008F32B2" w:rsidRDefault="008F32B2">
            <w:pPr>
              <w:spacing w:after="0" w:line="240" w:lineRule="auto"/>
              <w:ind w:right="-1475"/>
              <w:rPr>
                <w:rFonts w:ascii="Garamond" w:eastAsia="Times New Roman" w:hAnsi="Garamond" w:cs="Times New Roman"/>
                <w:sz w:val="24"/>
                <w:szCs w:val="24"/>
              </w:rPr>
            </w:pPr>
          </w:p>
        </w:tc>
        <w:tc>
          <w:tcPr>
            <w:tcW w:w="271" w:type="pct"/>
            <w:tcBorders>
              <w:top w:val="single" w:sz="4" w:space="0" w:color="auto"/>
              <w:left w:val="single" w:sz="4" w:space="0" w:color="auto"/>
              <w:bottom w:val="single" w:sz="4" w:space="0" w:color="auto"/>
              <w:right w:val="single" w:sz="4" w:space="0" w:color="auto"/>
            </w:tcBorders>
          </w:tcPr>
          <w:p w:rsidR="008F32B2" w:rsidRDefault="008F32B2">
            <w:pPr>
              <w:spacing w:after="0" w:line="240" w:lineRule="auto"/>
              <w:ind w:right="-1475"/>
              <w:rPr>
                <w:rFonts w:ascii="Garamond" w:eastAsia="Times New Roman" w:hAnsi="Garamond" w:cs="Times New Roman"/>
                <w:sz w:val="24"/>
                <w:szCs w:val="24"/>
              </w:rPr>
            </w:pPr>
          </w:p>
        </w:tc>
        <w:tc>
          <w:tcPr>
            <w:tcW w:w="321" w:type="pct"/>
            <w:tcBorders>
              <w:top w:val="single" w:sz="4" w:space="0" w:color="auto"/>
              <w:left w:val="single" w:sz="4" w:space="0" w:color="auto"/>
              <w:bottom w:val="single" w:sz="4" w:space="0" w:color="auto"/>
              <w:right w:val="single" w:sz="4" w:space="0" w:color="auto"/>
            </w:tcBorders>
          </w:tcPr>
          <w:p w:rsidR="008F32B2" w:rsidRDefault="008F32B2">
            <w:pPr>
              <w:spacing w:after="0" w:line="240" w:lineRule="auto"/>
              <w:ind w:right="-1475"/>
              <w:rPr>
                <w:rFonts w:ascii="Garamond" w:eastAsia="Times New Roman" w:hAnsi="Garamond" w:cs="Times New Roman"/>
                <w:sz w:val="24"/>
                <w:szCs w:val="24"/>
              </w:rPr>
            </w:pPr>
          </w:p>
        </w:tc>
        <w:tc>
          <w:tcPr>
            <w:tcW w:w="295" w:type="pct"/>
            <w:tcBorders>
              <w:top w:val="single" w:sz="4" w:space="0" w:color="auto"/>
              <w:left w:val="single" w:sz="4" w:space="0" w:color="auto"/>
              <w:bottom w:val="single" w:sz="4" w:space="0" w:color="auto"/>
              <w:right w:val="single" w:sz="4" w:space="0" w:color="auto"/>
            </w:tcBorders>
          </w:tcPr>
          <w:p w:rsidR="008F32B2" w:rsidRDefault="008F32B2">
            <w:pPr>
              <w:spacing w:after="0" w:line="240" w:lineRule="auto"/>
              <w:ind w:right="-1475"/>
              <w:rPr>
                <w:rFonts w:ascii="Garamond" w:eastAsia="Times New Roman" w:hAnsi="Garamond" w:cs="Times New Roman"/>
                <w:sz w:val="24"/>
                <w:szCs w:val="24"/>
              </w:rPr>
            </w:pPr>
          </w:p>
        </w:tc>
        <w:tc>
          <w:tcPr>
            <w:tcW w:w="288" w:type="pct"/>
            <w:tcBorders>
              <w:top w:val="single" w:sz="4" w:space="0" w:color="auto"/>
              <w:left w:val="single" w:sz="4" w:space="0" w:color="auto"/>
              <w:bottom w:val="single" w:sz="4" w:space="0" w:color="auto"/>
              <w:right w:val="single" w:sz="4" w:space="0" w:color="auto"/>
            </w:tcBorders>
          </w:tcPr>
          <w:p w:rsidR="008F32B2" w:rsidRDefault="008F32B2">
            <w:pPr>
              <w:spacing w:after="0" w:line="240" w:lineRule="auto"/>
              <w:ind w:right="-1475"/>
              <w:rPr>
                <w:rFonts w:ascii="Garamond" w:eastAsia="Times New Roman" w:hAnsi="Garamond" w:cs="Times New Roman"/>
                <w:sz w:val="24"/>
                <w:szCs w:val="24"/>
              </w:rPr>
            </w:pPr>
          </w:p>
        </w:tc>
        <w:tc>
          <w:tcPr>
            <w:tcW w:w="303" w:type="pct"/>
            <w:gridSpan w:val="2"/>
            <w:tcBorders>
              <w:top w:val="single" w:sz="4" w:space="0" w:color="auto"/>
              <w:left w:val="single" w:sz="4" w:space="0" w:color="auto"/>
              <w:bottom w:val="single" w:sz="4" w:space="0" w:color="auto"/>
              <w:right w:val="single" w:sz="4" w:space="0" w:color="auto"/>
            </w:tcBorders>
          </w:tcPr>
          <w:p w:rsidR="008F32B2" w:rsidRDefault="008F32B2">
            <w:pPr>
              <w:spacing w:after="0" w:line="240" w:lineRule="auto"/>
              <w:ind w:right="-1475"/>
              <w:rPr>
                <w:rFonts w:ascii="Garamond" w:eastAsia="Times New Roman" w:hAnsi="Garamond" w:cs="Times New Roman"/>
                <w:sz w:val="24"/>
                <w:szCs w:val="24"/>
              </w:rPr>
            </w:pPr>
          </w:p>
        </w:tc>
        <w:tc>
          <w:tcPr>
            <w:tcW w:w="295" w:type="pct"/>
            <w:tcBorders>
              <w:top w:val="single" w:sz="4" w:space="0" w:color="auto"/>
              <w:left w:val="single" w:sz="4" w:space="0" w:color="auto"/>
              <w:bottom w:val="single" w:sz="4" w:space="0" w:color="auto"/>
              <w:right w:val="single" w:sz="4" w:space="0" w:color="auto"/>
            </w:tcBorders>
          </w:tcPr>
          <w:p w:rsidR="008F32B2" w:rsidRDefault="008F32B2">
            <w:pPr>
              <w:spacing w:after="0" w:line="240" w:lineRule="auto"/>
              <w:ind w:right="-1475"/>
              <w:rPr>
                <w:rFonts w:ascii="Garamond" w:eastAsia="Times New Roman" w:hAnsi="Garamond" w:cs="Times New Roman"/>
                <w:sz w:val="24"/>
                <w:szCs w:val="24"/>
              </w:rPr>
            </w:pPr>
          </w:p>
        </w:tc>
        <w:tc>
          <w:tcPr>
            <w:tcW w:w="303" w:type="pct"/>
            <w:tcBorders>
              <w:top w:val="single" w:sz="4" w:space="0" w:color="auto"/>
              <w:left w:val="single" w:sz="4" w:space="0" w:color="auto"/>
              <w:bottom w:val="single" w:sz="4" w:space="0" w:color="auto"/>
              <w:right w:val="single" w:sz="4" w:space="0" w:color="auto"/>
            </w:tcBorders>
          </w:tcPr>
          <w:p w:rsidR="008F32B2" w:rsidRDefault="008F32B2">
            <w:pPr>
              <w:spacing w:after="0" w:line="240" w:lineRule="auto"/>
              <w:ind w:right="-1475"/>
              <w:rPr>
                <w:rFonts w:ascii="Garamond" w:eastAsia="Times New Roman" w:hAnsi="Garamond" w:cs="Times New Roman"/>
                <w:sz w:val="24"/>
                <w:szCs w:val="24"/>
              </w:rPr>
            </w:pPr>
          </w:p>
        </w:tc>
        <w:tc>
          <w:tcPr>
            <w:tcW w:w="288" w:type="pct"/>
            <w:tcBorders>
              <w:top w:val="single" w:sz="4" w:space="0" w:color="auto"/>
              <w:left w:val="single" w:sz="4" w:space="0" w:color="auto"/>
              <w:bottom w:val="single" w:sz="4" w:space="0" w:color="auto"/>
              <w:right w:val="single" w:sz="4" w:space="0" w:color="auto"/>
            </w:tcBorders>
          </w:tcPr>
          <w:p w:rsidR="008F32B2" w:rsidRDefault="008F32B2">
            <w:pPr>
              <w:spacing w:after="0" w:line="240" w:lineRule="auto"/>
              <w:ind w:right="-1475"/>
              <w:rPr>
                <w:rFonts w:ascii="Garamond" w:eastAsia="Times New Roman" w:hAnsi="Garamond" w:cs="Times New Roman"/>
                <w:sz w:val="24"/>
                <w:szCs w:val="24"/>
              </w:rPr>
            </w:pPr>
          </w:p>
        </w:tc>
        <w:tc>
          <w:tcPr>
            <w:tcW w:w="295" w:type="pct"/>
            <w:tcBorders>
              <w:top w:val="single" w:sz="4" w:space="0" w:color="auto"/>
              <w:left w:val="single" w:sz="4" w:space="0" w:color="auto"/>
              <w:bottom w:val="single" w:sz="4" w:space="0" w:color="auto"/>
              <w:right w:val="single" w:sz="4" w:space="0" w:color="auto"/>
            </w:tcBorders>
          </w:tcPr>
          <w:p w:rsidR="008F32B2" w:rsidRDefault="008F32B2">
            <w:pPr>
              <w:spacing w:after="0" w:line="240" w:lineRule="auto"/>
              <w:ind w:right="-1475"/>
              <w:rPr>
                <w:rFonts w:ascii="Garamond" w:eastAsia="Times New Roman" w:hAnsi="Garamond" w:cs="Times New Roman"/>
                <w:sz w:val="24"/>
                <w:szCs w:val="24"/>
              </w:rPr>
            </w:pPr>
          </w:p>
        </w:tc>
        <w:tc>
          <w:tcPr>
            <w:tcW w:w="292" w:type="pct"/>
            <w:tcBorders>
              <w:top w:val="single" w:sz="4" w:space="0" w:color="auto"/>
              <w:left w:val="single" w:sz="4" w:space="0" w:color="auto"/>
              <w:bottom w:val="single" w:sz="4" w:space="0" w:color="auto"/>
              <w:right w:val="single" w:sz="4" w:space="0" w:color="auto"/>
            </w:tcBorders>
          </w:tcPr>
          <w:p w:rsidR="008F32B2" w:rsidRDefault="008F32B2">
            <w:pPr>
              <w:spacing w:after="0" w:line="240" w:lineRule="auto"/>
              <w:ind w:right="-1475"/>
              <w:rPr>
                <w:rFonts w:ascii="Garamond" w:eastAsia="Times New Roman" w:hAnsi="Garamond" w:cs="Times New Roman"/>
                <w:sz w:val="24"/>
                <w:szCs w:val="24"/>
              </w:rPr>
            </w:pPr>
          </w:p>
        </w:tc>
      </w:tr>
      <w:tr w:rsidR="008F32B2" w:rsidTr="008F32B2">
        <w:trPr>
          <w:cantSplit/>
        </w:trPr>
        <w:tc>
          <w:tcPr>
            <w:tcW w:w="1145" w:type="pct"/>
            <w:tcBorders>
              <w:top w:val="single" w:sz="4" w:space="0" w:color="auto"/>
              <w:left w:val="single" w:sz="4" w:space="0" w:color="auto"/>
              <w:bottom w:val="single" w:sz="4" w:space="0" w:color="auto"/>
              <w:right w:val="single" w:sz="4" w:space="0" w:color="auto"/>
            </w:tcBorders>
          </w:tcPr>
          <w:p w:rsidR="008F32B2" w:rsidRDefault="008F32B2">
            <w:pPr>
              <w:spacing w:after="0" w:line="240" w:lineRule="auto"/>
              <w:ind w:right="-108"/>
              <w:rPr>
                <w:rFonts w:ascii="Garamond" w:eastAsia="Times New Roman" w:hAnsi="Garamond" w:cs="Times New Roman"/>
                <w:sz w:val="24"/>
                <w:szCs w:val="24"/>
              </w:rPr>
            </w:pPr>
          </w:p>
        </w:tc>
        <w:tc>
          <w:tcPr>
            <w:tcW w:w="541" w:type="pct"/>
            <w:tcBorders>
              <w:top w:val="single" w:sz="4" w:space="0" w:color="auto"/>
              <w:left w:val="single" w:sz="4" w:space="0" w:color="auto"/>
              <w:bottom w:val="single" w:sz="4" w:space="0" w:color="auto"/>
              <w:right w:val="single" w:sz="4" w:space="0" w:color="auto"/>
            </w:tcBorders>
          </w:tcPr>
          <w:p w:rsidR="008F32B2" w:rsidRDefault="008F32B2">
            <w:pPr>
              <w:spacing w:after="0" w:line="240" w:lineRule="auto"/>
              <w:ind w:right="-1475"/>
              <w:rPr>
                <w:rFonts w:ascii="Garamond" w:eastAsia="Times New Roman" w:hAnsi="Garamond" w:cs="Times New Roman"/>
                <w:sz w:val="24"/>
                <w:szCs w:val="24"/>
              </w:rPr>
            </w:pPr>
          </w:p>
        </w:tc>
        <w:tc>
          <w:tcPr>
            <w:tcW w:w="361" w:type="pct"/>
            <w:tcBorders>
              <w:top w:val="single" w:sz="4" w:space="0" w:color="auto"/>
              <w:left w:val="single" w:sz="4" w:space="0" w:color="auto"/>
              <w:bottom w:val="single" w:sz="4" w:space="0" w:color="auto"/>
              <w:right w:val="single" w:sz="4" w:space="0" w:color="auto"/>
            </w:tcBorders>
          </w:tcPr>
          <w:p w:rsidR="008F32B2" w:rsidRDefault="008F32B2">
            <w:pPr>
              <w:spacing w:after="0" w:line="240" w:lineRule="auto"/>
              <w:ind w:right="-1475"/>
              <w:rPr>
                <w:rFonts w:ascii="Garamond" w:eastAsia="Times New Roman" w:hAnsi="Garamond" w:cs="Times New Roman"/>
                <w:sz w:val="24"/>
                <w:szCs w:val="24"/>
              </w:rPr>
            </w:pPr>
          </w:p>
        </w:tc>
        <w:tc>
          <w:tcPr>
            <w:tcW w:w="271" w:type="pct"/>
            <w:tcBorders>
              <w:top w:val="single" w:sz="4" w:space="0" w:color="auto"/>
              <w:left w:val="single" w:sz="4" w:space="0" w:color="auto"/>
              <w:bottom w:val="single" w:sz="4" w:space="0" w:color="auto"/>
              <w:right w:val="single" w:sz="4" w:space="0" w:color="auto"/>
            </w:tcBorders>
          </w:tcPr>
          <w:p w:rsidR="008F32B2" w:rsidRDefault="008F32B2">
            <w:pPr>
              <w:spacing w:after="0" w:line="240" w:lineRule="auto"/>
              <w:ind w:right="-1475"/>
              <w:rPr>
                <w:rFonts w:ascii="Garamond" w:eastAsia="Times New Roman" w:hAnsi="Garamond" w:cs="Times New Roman"/>
                <w:sz w:val="24"/>
                <w:szCs w:val="24"/>
              </w:rPr>
            </w:pPr>
          </w:p>
        </w:tc>
        <w:tc>
          <w:tcPr>
            <w:tcW w:w="321" w:type="pct"/>
            <w:tcBorders>
              <w:top w:val="single" w:sz="4" w:space="0" w:color="auto"/>
              <w:left w:val="single" w:sz="4" w:space="0" w:color="auto"/>
              <w:bottom w:val="single" w:sz="4" w:space="0" w:color="auto"/>
              <w:right w:val="single" w:sz="4" w:space="0" w:color="auto"/>
            </w:tcBorders>
          </w:tcPr>
          <w:p w:rsidR="008F32B2" w:rsidRDefault="008F32B2">
            <w:pPr>
              <w:spacing w:after="0" w:line="240" w:lineRule="auto"/>
              <w:ind w:right="-1475"/>
              <w:rPr>
                <w:rFonts w:ascii="Garamond" w:eastAsia="Times New Roman" w:hAnsi="Garamond" w:cs="Times New Roman"/>
                <w:sz w:val="24"/>
                <w:szCs w:val="24"/>
              </w:rPr>
            </w:pPr>
          </w:p>
        </w:tc>
        <w:tc>
          <w:tcPr>
            <w:tcW w:w="295" w:type="pct"/>
            <w:tcBorders>
              <w:top w:val="single" w:sz="4" w:space="0" w:color="auto"/>
              <w:left w:val="single" w:sz="4" w:space="0" w:color="auto"/>
              <w:bottom w:val="single" w:sz="4" w:space="0" w:color="auto"/>
              <w:right w:val="single" w:sz="4" w:space="0" w:color="auto"/>
            </w:tcBorders>
          </w:tcPr>
          <w:p w:rsidR="008F32B2" w:rsidRDefault="008F32B2">
            <w:pPr>
              <w:spacing w:after="0" w:line="240" w:lineRule="auto"/>
              <w:ind w:right="-1475"/>
              <w:rPr>
                <w:rFonts w:ascii="Garamond" w:eastAsia="Times New Roman" w:hAnsi="Garamond" w:cs="Times New Roman"/>
                <w:sz w:val="24"/>
                <w:szCs w:val="24"/>
              </w:rPr>
            </w:pPr>
          </w:p>
        </w:tc>
        <w:tc>
          <w:tcPr>
            <w:tcW w:w="288" w:type="pct"/>
            <w:tcBorders>
              <w:top w:val="single" w:sz="4" w:space="0" w:color="auto"/>
              <w:left w:val="single" w:sz="4" w:space="0" w:color="auto"/>
              <w:bottom w:val="single" w:sz="4" w:space="0" w:color="auto"/>
              <w:right w:val="single" w:sz="4" w:space="0" w:color="auto"/>
            </w:tcBorders>
          </w:tcPr>
          <w:p w:rsidR="008F32B2" w:rsidRDefault="008F32B2">
            <w:pPr>
              <w:spacing w:after="0" w:line="240" w:lineRule="auto"/>
              <w:ind w:right="-1475"/>
              <w:rPr>
                <w:rFonts w:ascii="Garamond" w:eastAsia="Times New Roman" w:hAnsi="Garamond" w:cs="Times New Roman"/>
                <w:sz w:val="24"/>
                <w:szCs w:val="24"/>
              </w:rPr>
            </w:pPr>
          </w:p>
        </w:tc>
        <w:tc>
          <w:tcPr>
            <w:tcW w:w="303" w:type="pct"/>
            <w:gridSpan w:val="2"/>
            <w:tcBorders>
              <w:top w:val="single" w:sz="4" w:space="0" w:color="auto"/>
              <w:left w:val="single" w:sz="4" w:space="0" w:color="auto"/>
              <w:bottom w:val="single" w:sz="4" w:space="0" w:color="auto"/>
              <w:right w:val="single" w:sz="4" w:space="0" w:color="auto"/>
            </w:tcBorders>
          </w:tcPr>
          <w:p w:rsidR="008F32B2" w:rsidRDefault="008F32B2">
            <w:pPr>
              <w:spacing w:after="0" w:line="240" w:lineRule="auto"/>
              <w:ind w:right="-1475"/>
              <w:rPr>
                <w:rFonts w:ascii="Garamond" w:eastAsia="Times New Roman" w:hAnsi="Garamond" w:cs="Times New Roman"/>
                <w:sz w:val="24"/>
                <w:szCs w:val="24"/>
              </w:rPr>
            </w:pPr>
          </w:p>
        </w:tc>
        <w:tc>
          <w:tcPr>
            <w:tcW w:w="295" w:type="pct"/>
            <w:tcBorders>
              <w:top w:val="single" w:sz="4" w:space="0" w:color="auto"/>
              <w:left w:val="single" w:sz="4" w:space="0" w:color="auto"/>
              <w:bottom w:val="single" w:sz="4" w:space="0" w:color="auto"/>
              <w:right w:val="single" w:sz="4" w:space="0" w:color="auto"/>
            </w:tcBorders>
          </w:tcPr>
          <w:p w:rsidR="008F32B2" w:rsidRDefault="008F32B2">
            <w:pPr>
              <w:spacing w:after="0" w:line="240" w:lineRule="auto"/>
              <w:ind w:right="-1475"/>
              <w:rPr>
                <w:rFonts w:ascii="Garamond" w:eastAsia="Times New Roman" w:hAnsi="Garamond" w:cs="Times New Roman"/>
                <w:sz w:val="24"/>
                <w:szCs w:val="24"/>
              </w:rPr>
            </w:pPr>
          </w:p>
        </w:tc>
        <w:tc>
          <w:tcPr>
            <w:tcW w:w="303" w:type="pct"/>
            <w:tcBorders>
              <w:top w:val="single" w:sz="4" w:space="0" w:color="auto"/>
              <w:left w:val="single" w:sz="4" w:space="0" w:color="auto"/>
              <w:bottom w:val="single" w:sz="4" w:space="0" w:color="auto"/>
              <w:right w:val="single" w:sz="4" w:space="0" w:color="auto"/>
            </w:tcBorders>
          </w:tcPr>
          <w:p w:rsidR="008F32B2" w:rsidRDefault="008F32B2">
            <w:pPr>
              <w:spacing w:after="0" w:line="240" w:lineRule="auto"/>
              <w:ind w:right="-1475"/>
              <w:rPr>
                <w:rFonts w:ascii="Garamond" w:eastAsia="Times New Roman" w:hAnsi="Garamond" w:cs="Times New Roman"/>
                <w:sz w:val="24"/>
                <w:szCs w:val="24"/>
              </w:rPr>
            </w:pPr>
          </w:p>
        </w:tc>
        <w:tc>
          <w:tcPr>
            <w:tcW w:w="288" w:type="pct"/>
            <w:tcBorders>
              <w:top w:val="single" w:sz="4" w:space="0" w:color="auto"/>
              <w:left w:val="single" w:sz="4" w:space="0" w:color="auto"/>
              <w:bottom w:val="single" w:sz="4" w:space="0" w:color="auto"/>
              <w:right w:val="single" w:sz="4" w:space="0" w:color="auto"/>
            </w:tcBorders>
          </w:tcPr>
          <w:p w:rsidR="008F32B2" w:rsidRDefault="008F32B2">
            <w:pPr>
              <w:spacing w:after="0" w:line="240" w:lineRule="auto"/>
              <w:ind w:right="-1475"/>
              <w:rPr>
                <w:rFonts w:ascii="Garamond" w:eastAsia="Times New Roman" w:hAnsi="Garamond" w:cs="Times New Roman"/>
                <w:sz w:val="24"/>
                <w:szCs w:val="24"/>
              </w:rPr>
            </w:pPr>
          </w:p>
        </w:tc>
        <w:tc>
          <w:tcPr>
            <w:tcW w:w="295" w:type="pct"/>
            <w:tcBorders>
              <w:top w:val="single" w:sz="4" w:space="0" w:color="auto"/>
              <w:left w:val="single" w:sz="4" w:space="0" w:color="auto"/>
              <w:bottom w:val="single" w:sz="4" w:space="0" w:color="auto"/>
              <w:right w:val="single" w:sz="4" w:space="0" w:color="auto"/>
            </w:tcBorders>
          </w:tcPr>
          <w:p w:rsidR="008F32B2" w:rsidRDefault="008F32B2">
            <w:pPr>
              <w:spacing w:after="0" w:line="240" w:lineRule="auto"/>
              <w:ind w:right="-1475"/>
              <w:rPr>
                <w:rFonts w:ascii="Garamond" w:eastAsia="Times New Roman" w:hAnsi="Garamond" w:cs="Times New Roman"/>
                <w:sz w:val="24"/>
                <w:szCs w:val="24"/>
              </w:rPr>
            </w:pPr>
          </w:p>
        </w:tc>
        <w:tc>
          <w:tcPr>
            <w:tcW w:w="292" w:type="pct"/>
            <w:tcBorders>
              <w:top w:val="single" w:sz="4" w:space="0" w:color="auto"/>
              <w:left w:val="single" w:sz="4" w:space="0" w:color="auto"/>
              <w:bottom w:val="single" w:sz="4" w:space="0" w:color="auto"/>
              <w:right w:val="single" w:sz="4" w:space="0" w:color="auto"/>
            </w:tcBorders>
          </w:tcPr>
          <w:p w:rsidR="008F32B2" w:rsidRDefault="008F32B2">
            <w:pPr>
              <w:spacing w:after="0" w:line="240" w:lineRule="auto"/>
              <w:ind w:right="-1475"/>
              <w:rPr>
                <w:rFonts w:ascii="Garamond" w:eastAsia="Times New Roman" w:hAnsi="Garamond" w:cs="Times New Roman"/>
                <w:sz w:val="24"/>
                <w:szCs w:val="24"/>
              </w:rPr>
            </w:pPr>
          </w:p>
        </w:tc>
      </w:tr>
    </w:tbl>
    <w:p w:rsidR="008F32B2" w:rsidRDefault="008F32B2" w:rsidP="008F32B2">
      <w:pPr>
        <w:spacing w:after="0" w:line="240" w:lineRule="auto"/>
        <w:rPr>
          <w:rFonts w:ascii="Garamond" w:eastAsia="Times New Roman" w:hAnsi="Garamond" w:cs="Times New Roman"/>
          <w:sz w:val="24"/>
          <w:szCs w:val="24"/>
        </w:rPr>
      </w:pPr>
    </w:p>
    <w:p w:rsidR="008F32B2" w:rsidRDefault="008F32B2" w:rsidP="008F32B2">
      <w:pPr>
        <w:spacing w:after="0" w:line="240" w:lineRule="auto"/>
        <w:rPr>
          <w:rFonts w:ascii="Garamond" w:eastAsia="Times New Roman" w:hAnsi="Garamond" w:cs="Times New Roman"/>
          <w:sz w:val="24"/>
          <w:szCs w:val="24"/>
        </w:rPr>
      </w:pPr>
    </w:p>
    <w:p w:rsidR="008F32B2" w:rsidRDefault="008F32B2" w:rsidP="008F32B2">
      <w:pPr>
        <w:spacing w:after="0" w:line="240" w:lineRule="auto"/>
        <w:rPr>
          <w:rFonts w:ascii="Garamond" w:eastAsia="Times New Roman" w:hAnsi="Garamond" w:cs="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87"/>
        <w:gridCol w:w="988"/>
        <w:gridCol w:w="660"/>
        <w:gridCol w:w="495"/>
        <w:gridCol w:w="585"/>
        <w:gridCol w:w="540"/>
        <w:gridCol w:w="524"/>
        <w:gridCol w:w="6"/>
        <w:gridCol w:w="549"/>
        <w:gridCol w:w="540"/>
        <w:gridCol w:w="553"/>
        <w:gridCol w:w="526"/>
        <w:gridCol w:w="540"/>
        <w:gridCol w:w="469"/>
      </w:tblGrid>
      <w:tr w:rsidR="008F32B2" w:rsidTr="008F32B2">
        <w:trPr>
          <w:cantSplit/>
        </w:trPr>
        <w:tc>
          <w:tcPr>
            <w:tcW w:w="5000" w:type="pct"/>
            <w:gridSpan w:val="14"/>
            <w:tcBorders>
              <w:top w:val="single" w:sz="4" w:space="0" w:color="auto"/>
              <w:left w:val="single" w:sz="4" w:space="0" w:color="auto"/>
              <w:bottom w:val="single" w:sz="4" w:space="0" w:color="auto"/>
              <w:right w:val="single" w:sz="4" w:space="0" w:color="auto"/>
            </w:tcBorders>
            <w:hideMark/>
          </w:tcPr>
          <w:p w:rsidR="008F32B2" w:rsidRDefault="008F32B2">
            <w:pPr>
              <w:spacing w:after="0" w:line="240" w:lineRule="auto"/>
              <w:ind w:right="-1475"/>
              <w:rPr>
                <w:rFonts w:ascii="Garamond" w:eastAsia="Times New Roman" w:hAnsi="Garamond" w:cs="Times New Roman"/>
                <w:sz w:val="24"/>
                <w:szCs w:val="24"/>
                <w:highlight w:val="lightGray"/>
              </w:rPr>
            </w:pPr>
            <w:r>
              <w:rPr>
                <w:rFonts w:ascii="Garamond" w:eastAsia="Times New Roman" w:hAnsi="Garamond" w:cs="Times New Roman"/>
                <w:sz w:val="24"/>
                <w:szCs w:val="24"/>
                <w:highlight w:val="lightGray"/>
              </w:rPr>
              <w:t>Année 2</w:t>
            </w:r>
          </w:p>
        </w:tc>
      </w:tr>
      <w:tr w:rsidR="008F32B2" w:rsidTr="008F32B2">
        <w:trPr>
          <w:cantSplit/>
        </w:trPr>
        <w:tc>
          <w:tcPr>
            <w:tcW w:w="1152" w:type="pct"/>
            <w:tcBorders>
              <w:top w:val="nil"/>
              <w:left w:val="single" w:sz="4" w:space="0" w:color="auto"/>
              <w:bottom w:val="single" w:sz="4" w:space="0" w:color="auto"/>
              <w:right w:val="single" w:sz="4" w:space="0" w:color="auto"/>
            </w:tcBorders>
          </w:tcPr>
          <w:p w:rsidR="008F32B2" w:rsidRDefault="008F32B2">
            <w:pPr>
              <w:spacing w:after="0" w:line="240" w:lineRule="auto"/>
              <w:ind w:right="-250"/>
              <w:jc w:val="both"/>
              <w:rPr>
                <w:rFonts w:ascii="Garamond" w:eastAsia="Times New Roman" w:hAnsi="Garamond" w:cs="Times New Roman"/>
                <w:sz w:val="24"/>
                <w:szCs w:val="24"/>
              </w:rPr>
            </w:pPr>
          </w:p>
        </w:tc>
        <w:tc>
          <w:tcPr>
            <w:tcW w:w="2095" w:type="pct"/>
            <w:gridSpan w:val="7"/>
            <w:tcBorders>
              <w:top w:val="nil"/>
              <w:left w:val="single" w:sz="4" w:space="0" w:color="auto"/>
              <w:bottom w:val="single" w:sz="4" w:space="0" w:color="auto"/>
              <w:right w:val="single" w:sz="4" w:space="0" w:color="auto"/>
            </w:tcBorders>
            <w:hideMark/>
          </w:tcPr>
          <w:p w:rsidR="008F32B2" w:rsidRDefault="008F32B2">
            <w:pPr>
              <w:spacing w:after="0" w:line="240" w:lineRule="auto"/>
              <w:ind w:right="-250"/>
              <w:jc w:val="both"/>
              <w:rPr>
                <w:rFonts w:ascii="Garamond" w:eastAsia="Times New Roman" w:hAnsi="Garamond" w:cs="Times New Roman"/>
                <w:sz w:val="24"/>
                <w:szCs w:val="24"/>
              </w:rPr>
            </w:pPr>
            <w:r>
              <w:rPr>
                <w:rFonts w:ascii="Garamond" w:eastAsia="Times New Roman" w:hAnsi="Garamond" w:cs="Times New Roman"/>
                <w:sz w:val="24"/>
                <w:szCs w:val="24"/>
              </w:rPr>
              <w:t xml:space="preserve">                   Semestre 3</w:t>
            </w:r>
          </w:p>
        </w:tc>
        <w:tc>
          <w:tcPr>
            <w:tcW w:w="1753" w:type="pct"/>
            <w:gridSpan w:val="6"/>
            <w:tcBorders>
              <w:top w:val="nil"/>
              <w:left w:val="single" w:sz="4" w:space="0" w:color="auto"/>
              <w:bottom w:val="single" w:sz="4" w:space="0" w:color="auto"/>
              <w:right w:val="single" w:sz="4" w:space="0" w:color="auto"/>
            </w:tcBorders>
            <w:hideMark/>
          </w:tcPr>
          <w:p w:rsidR="008F32B2" w:rsidRDefault="008F32B2">
            <w:pPr>
              <w:spacing w:after="0" w:line="240" w:lineRule="auto"/>
              <w:ind w:right="-250"/>
              <w:jc w:val="both"/>
              <w:rPr>
                <w:rFonts w:ascii="Garamond" w:eastAsia="Times New Roman" w:hAnsi="Garamond" w:cs="Times New Roman"/>
                <w:sz w:val="24"/>
                <w:szCs w:val="24"/>
              </w:rPr>
            </w:pPr>
            <w:r>
              <w:rPr>
                <w:rFonts w:ascii="Garamond" w:eastAsia="Times New Roman" w:hAnsi="Garamond" w:cs="Times New Roman"/>
                <w:sz w:val="24"/>
                <w:szCs w:val="24"/>
              </w:rPr>
              <w:t xml:space="preserve">               Semestre 4</w:t>
            </w:r>
          </w:p>
        </w:tc>
      </w:tr>
      <w:tr w:rsidR="008F32B2" w:rsidTr="008F32B2">
        <w:trPr>
          <w:cantSplit/>
        </w:trPr>
        <w:tc>
          <w:tcPr>
            <w:tcW w:w="1152" w:type="pct"/>
            <w:tcBorders>
              <w:top w:val="nil"/>
              <w:left w:val="single" w:sz="4" w:space="0" w:color="auto"/>
              <w:bottom w:val="single" w:sz="4" w:space="0" w:color="auto"/>
              <w:right w:val="single" w:sz="4" w:space="0" w:color="auto"/>
            </w:tcBorders>
            <w:hideMark/>
          </w:tcPr>
          <w:p w:rsidR="008F32B2" w:rsidRDefault="008F32B2">
            <w:pPr>
              <w:spacing w:after="0" w:line="240" w:lineRule="auto"/>
              <w:ind w:right="-1475"/>
              <w:rPr>
                <w:rFonts w:ascii="Garamond" w:eastAsia="Times New Roman" w:hAnsi="Garamond" w:cs="Times New Roman"/>
                <w:sz w:val="24"/>
                <w:szCs w:val="24"/>
                <w:highlight w:val="lightGray"/>
              </w:rPr>
            </w:pPr>
            <w:r>
              <w:rPr>
                <w:rFonts w:ascii="Garamond" w:eastAsia="Times New Roman" w:hAnsi="Garamond" w:cs="Times New Roman"/>
                <w:sz w:val="24"/>
                <w:szCs w:val="24"/>
                <w:highlight w:val="lightGray"/>
              </w:rPr>
              <w:t>Activité</w:t>
            </w:r>
          </w:p>
        </w:tc>
        <w:tc>
          <w:tcPr>
            <w:tcW w:w="545" w:type="pct"/>
            <w:tcBorders>
              <w:top w:val="nil"/>
              <w:left w:val="single" w:sz="4" w:space="0" w:color="auto"/>
              <w:bottom w:val="single" w:sz="4" w:space="0" w:color="auto"/>
              <w:right w:val="single" w:sz="4" w:space="0" w:color="auto"/>
            </w:tcBorders>
            <w:hideMark/>
          </w:tcPr>
          <w:p w:rsidR="008F32B2" w:rsidRDefault="008F32B2">
            <w:pPr>
              <w:spacing w:after="0" w:line="240" w:lineRule="auto"/>
              <w:ind w:right="-1475"/>
              <w:rPr>
                <w:rFonts w:ascii="Garamond" w:eastAsia="Times New Roman" w:hAnsi="Garamond" w:cs="Times New Roman"/>
                <w:sz w:val="24"/>
                <w:szCs w:val="24"/>
                <w:highlight w:val="lightGray"/>
              </w:rPr>
            </w:pPr>
            <w:r>
              <w:rPr>
                <w:rFonts w:ascii="Garamond" w:eastAsia="Times New Roman" w:hAnsi="Garamond" w:cs="Times New Roman"/>
                <w:sz w:val="24"/>
                <w:szCs w:val="24"/>
                <w:highlight w:val="lightGray"/>
              </w:rPr>
              <w:t>Mois 1</w:t>
            </w:r>
          </w:p>
        </w:tc>
        <w:tc>
          <w:tcPr>
            <w:tcW w:w="364" w:type="pct"/>
            <w:tcBorders>
              <w:top w:val="nil"/>
              <w:left w:val="single" w:sz="4" w:space="0" w:color="auto"/>
              <w:bottom w:val="single" w:sz="4" w:space="0" w:color="auto"/>
              <w:right w:val="single" w:sz="4" w:space="0" w:color="auto"/>
            </w:tcBorders>
            <w:hideMark/>
          </w:tcPr>
          <w:p w:rsidR="008F32B2" w:rsidRDefault="008F32B2">
            <w:pPr>
              <w:spacing w:after="0" w:line="240" w:lineRule="auto"/>
              <w:ind w:right="-1475"/>
              <w:rPr>
                <w:rFonts w:ascii="Garamond" w:eastAsia="Times New Roman" w:hAnsi="Garamond" w:cs="Times New Roman"/>
                <w:sz w:val="24"/>
                <w:szCs w:val="24"/>
                <w:highlight w:val="lightGray"/>
              </w:rPr>
            </w:pPr>
            <w:r>
              <w:rPr>
                <w:rFonts w:ascii="Garamond" w:eastAsia="Times New Roman" w:hAnsi="Garamond" w:cs="Times New Roman"/>
                <w:sz w:val="24"/>
                <w:szCs w:val="24"/>
                <w:highlight w:val="lightGray"/>
              </w:rPr>
              <w:t>2</w:t>
            </w:r>
          </w:p>
        </w:tc>
        <w:tc>
          <w:tcPr>
            <w:tcW w:w="273" w:type="pct"/>
            <w:tcBorders>
              <w:top w:val="nil"/>
              <w:left w:val="single" w:sz="4" w:space="0" w:color="auto"/>
              <w:bottom w:val="single" w:sz="4" w:space="0" w:color="auto"/>
              <w:right w:val="single" w:sz="4" w:space="0" w:color="auto"/>
            </w:tcBorders>
            <w:hideMark/>
          </w:tcPr>
          <w:p w:rsidR="008F32B2" w:rsidRDefault="008F32B2">
            <w:pPr>
              <w:spacing w:after="0" w:line="240" w:lineRule="auto"/>
              <w:ind w:right="-1475"/>
              <w:rPr>
                <w:rFonts w:ascii="Garamond" w:eastAsia="Times New Roman" w:hAnsi="Garamond" w:cs="Times New Roman"/>
                <w:sz w:val="24"/>
                <w:szCs w:val="24"/>
                <w:highlight w:val="lightGray"/>
              </w:rPr>
            </w:pPr>
            <w:r>
              <w:rPr>
                <w:rFonts w:ascii="Garamond" w:eastAsia="Times New Roman" w:hAnsi="Garamond" w:cs="Times New Roman"/>
                <w:sz w:val="24"/>
                <w:szCs w:val="24"/>
                <w:highlight w:val="lightGray"/>
              </w:rPr>
              <w:t>3</w:t>
            </w:r>
          </w:p>
        </w:tc>
        <w:tc>
          <w:tcPr>
            <w:tcW w:w="323" w:type="pct"/>
            <w:tcBorders>
              <w:top w:val="nil"/>
              <w:left w:val="single" w:sz="4" w:space="0" w:color="auto"/>
              <w:bottom w:val="single" w:sz="4" w:space="0" w:color="auto"/>
              <w:right w:val="single" w:sz="4" w:space="0" w:color="auto"/>
            </w:tcBorders>
            <w:hideMark/>
          </w:tcPr>
          <w:p w:rsidR="008F32B2" w:rsidRDefault="008F32B2">
            <w:pPr>
              <w:spacing w:after="0" w:line="240" w:lineRule="auto"/>
              <w:ind w:right="-1475"/>
              <w:rPr>
                <w:rFonts w:ascii="Garamond" w:eastAsia="Times New Roman" w:hAnsi="Garamond" w:cs="Times New Roman"/>
                <w:sz w:val="24"/>
                <w:szCs w:val="24"/>
                <w:highlight w:val="lightGray"/>
              </w:rPr>
            </w:pPr>
            <w:r>
              <w:rPr>
                <w:rFonts w:ascii="Garamond" w:eastAsia="Times New Roman" w:hAnsi="Garamond" w:cs="Times New Roman"/>
                <w:sz w:val="24"/>
                <w:szCs w:val="24"/>
                <w:highlight w:val="lightGray"/>
              </w:rPr>
              <w:t>4</w:t>
            </w:r>
          </w:p>
        </w:tc>
        <w:tc>
          <w:tcPr>
            <w:tcW w:w="298" w:type="pct"/>
            <w:tcBorders>
              <w:top w:val="nil"/>
              <w:left w:val="single" w:sz="4" w:space="0" w:color="auto"/>
              <w:bottom w:val="single" w:sz="4" w:space="0" w:color="auto"/>
              <w:right w:val="single" w:sz="4" w:space="0" w:color="auto"/>
            </w:tcBorders>
            <w:hideMark/>
          </w:tcPr>
          <w:p w:rsidR="008F32B2" w:rsidRDefault="008F32B2">
            <w:pPr>
              <w:spacing w:after="0" w:line="240" w:lineRule="auto"/>
              <w:ind w:right="-1475"/>
              <w:rPr>
                <w:rFonts w:ascii="Garamond" w:eastAsia="Times New Roman" w:hAnsi="Garamond" w:cs="Times New Roman"/>
                <w:sz w:val="24"/>
                <w:szCs w:val="24"/>
                <w:highlight w:val="lightGray"/>
              </w:rPr>
            </w:pPr>
            <w:r>
              <w:rPr>
                <w:rFonts w:ascii="Garamond" w:eastAsia="Times New Roman" w:hAnsi="Garamond" w:cs="Times New Roman"/>
                <w:sz w:val="24"/>
                <w:szCs w:val="24"/>
                <w:highlight w:val="lightGray"/>
              </w:rPr>
              <w:t>5</w:t>
            </w:r>
          </w:p>
        </w:tc>
        <w:tc>
          <w:tcPr>
            <w:tcW w:w="289" w:type="pct"/>
            <w:tcBorders>
              <w:top w:val="nil"/>
              <w:left w:val="single" w:sz="4" w:space="0" w:color="auto"/>
              <w:bottom w:val="single" w:sz="4" w:space="0" w:color="auto"/>
              <w:right w:val="single" w:sz="4" w:space="0" w:color="auto"/>
            </w:tcBorders>
            <w:hideMark/>
          </w:tcPr>
          <w:p w:rsidR="008F32B2" w:rsidRDefault="008F32B2">
            <w:pPr>
              <w:spacing w:after="0" w:line="240" w:lineRule="auto"/>
              <w:ind w:right="-1475"/>
              <w:rPr>
                <w:rFonts w:ascii="Garamond" w:eastAsia="Times New Roman" w:hAnsi="Garamond" w:cs="Times New Roman"/>
                <w:sz w:val="24"/>
                <w:szCs w:val="24"/>
                <w:highlight w:val="lightGray"/>
              </w:rPr>
            </w:pPr>
            <w:r>
              <w:rPr>
                <w:rFonts w:ascii="Garamond" w:eastAsia="Times New Roman" w:hAnsi="Garamond" w:cs="Times New Roman"/>
                <w:sz w:val="24"/>
                <w:szCs w:val="24"/>
                <w:highlight w:val="lightGray"/>
              </w:rPr>
              <w:t>6</w:t>
            </w:r>
          </w:p>
        </w:tc>
        <w:tc>
          <w:tcPr>
            <w:tcW w:w="306" w:type="pct"/>
            <w:gridSpan w:val="2"/>
            <w:tcBorders>
              <w:top w:val="nil"/>
              <w:left w:val="single" w:sz="4" w:space="0" w:color="auto"/>
              <w:bottom w:val="single" w:sz="4" w:space="0" w:color="auto"/>
              <w:right w:val="single" w:sz="4" w:space="0" w:color="auto"/>
            </w:tcBorders>
            <w:hideMark/>
          </w:tcPr>
          <w:p w:rsidR="008F32B2" w:rsidRDefault="008F32B2">
            <w:pPr>
              <w:spacing w:after="0" w:line="240" w:lineRule="auto"/>
              <w:ind w:right="-1475"/>
              <w:rPr>
                <w:rFonts w:ascii="Garamond" w:eastAsia="Times New Roman" w:hAnsi="Garamond" w:cs="Times New Roman"/>
                <w:sz w:val="24"/>
                <w:szCs w:val="24"/>
                <w:highlight w:val="lightGray"/>
              </w:rPr>
            </w:pPr>
            <w:r>
              <w:rPr>
                <w:rFonts w:ascii="Garamond" w:eastAsia="Times New Roman" w:hAnsi="Garamond" w:cs="Times New Roman"/>
                <w:sz w:val="24"/>
                <w:szCs w:val="24"/>
                <w:highlight w:val="lightGray"/>
              </w:rPr>
              <w:t>7</w:t>
            </w:r>
          </w:p>
        </w:tc>
        <w:tc>
          <w:tcPr>
            <w:tcW w:w="298" w:type="pct"/>
            <w:tcBorders>
              <w:top w:val="nil"/>
              <w:left w:val="single" w:sz="4" w:space="0" w:color="auto"/>
              <w:bottom w:val="single" w:sz="4" w:space="0" w:color="auto"/>
              <w:right w:val="single" w:sz="4" w:space="0" w:color="auto"/>
            </w:tcBorders>
            <w:hideMark/>
          </w:tcPr>
          <w:p w:rsidR="008F32B2" w:rsidRDefault="008F32B2">
            <w:pPr>
              <w:spacing w:after="0" w:line="240" w:lineRule="auto"/>
              <w:ind w:right="-1475"/>
              <w:rPr>
                <w:rFonts w:ascii="Garamond" w:eastAsia="Times New Roman" w:hAnsi="Garamond" w:cs="Times New Roman"/>
                <w:sz w:val="24"/>
                <w:szCs w:val="24"/>
                <w:highlight w:val="lightGray"/>
              </w:rPr>
            </w:pPr>
            <w:r>
              <w:rPr>
                <w:rFonts w:ascii="Garamond" w:eastAsia="Times New Roman" w:hAnsi="Garamond" w:cs="Times New Roman"/>
                <w:sz w:val="24"/>
                <w:szCs w:val="24"/>
                <w:highlight w:val="lightGray"/>
              </w:rPr>
              <w:t>8</w:t>
            </w:r>
          </w:p>
        </w:tc>
        <w:tc>
          <w:tcPr>
            <w:tcW w:w="305" w:type="pct"/>
            <w:tcBorders>
              <w:top w:val="nil"/>
              <w:left w:val="single" w:sz="4" w:space="0" w:color="auto"/>
              <w:bottom w:val="single" w:sz="4" w:space="0" w:color="auto"/>
              <w:right w:val="single" w:sz="4" w:space="0" w:color="auto"/>
            </w:tcBorders>
            <w:hideMark/>
          </w:tcPr>
          <w:p w:rsidR="008F32B2" w:rsidRDefault="008F32B2">
            <w:pPr>
              <w:spacing w:after="0" w:line="240" w:lineRule="auto"/>
              <w:ind w:right="-1475"/>
              <w:rPr>
                <w:rFonts w:ascii="Garamond" w:eastAsia="Times New Roman" w:hAnsi="Garamond" w:cs="Times New Roman"/>
                <w:sz w:val="24"/>
                <w:szCs w:val="24"/>
                <w:highlight w:val="lightGray"/>
              </w:rPr>
            </w:pPr>
            <w:r>
              <w:rPr>
                <w:rFonts w:ascii="Garamond" w:eastAsia="Times New Roman" w:hAnsi="Garamond" w:cs="Times New Roman"/>
                <w:sz w:val="24"/>
                <w:szCs w:val="24"/>
                <w:highlight w:val="lightGray"/>
              </w:rPr>
              <w:t>9</w:t>
            </w:r>
          </w:p>
        </w:tc>
        <w:tc>
          <w:tcPr>
            <w:tcW w:w="290" w:type="pct"/>
            <w:tcBorders>
              <w:top w:val="nil"/>
              <w:left w:val="single" w:sz="4" w:space="0" w:color="auto"/>
              <w:bottom w:val="single" w:sz="4" w:space="0" w:color="auto"/>
              <w:right w:val="single" w:sz="4" w:space="0" w:color="auto"/>
            </w:tcBorders>
            <w:hideMark/>
          </w:tcPr>
          <w:p w:rsidR="008F32B2" w:rsidRDefault="008F32B2">
            <w:pPr>
              <w:spacing w:after="0" w:line="240" w:lineRule="auto"/>
              <w:ind w:right="-1475"/>
              <w:rPr>
                <w:rFonts w:ascii="Garamond" w:eastAsia="Times New Roman" w:hAnsi="Garamond" w:cs="Times New Roman"/>
                <w:sz w:val="24"/>
                <w:szCs w:val="24"/>
                <w:highlight w:val="lightGray"/>
              </w:rPr>
            </w:pPr>
            <w:r>
              <w:rPr>
                <w:rFonts w:ascii="Garamond" w:eastAsia="Times New Roman" w:hAnsi="Garamond" w:cs="Times New Roman"/>
                <w:sz w:val="24"/>
                <w:szCs w:val="24"/>
                <w:highlight w:val="lightGray"/>
              </w:rPr>
              <w:t>10</w:t>
            </w:r>
          </w:p>
        </w:tc>
        <w:tc>
          <w:tcPr>
            <w:tcW w:w="298" w:type="pct"/>
            <w:tcBorders>
              <w:top w:val="nil"/>
              <w:left w:val="single" w:sz="4" w:space="0" w:color="auto"/>
              <w:bottom w:val="single" w:sz="4" w:space="0" w:color="auto"/>
              <w:right w:val="single" w:sz="4" w:space="0" w:color="auto"/>
            </w:tcBorders>
            <w:hideMark/>
          </w:tcPr>
          <w:p w:rsidR="008F32B2" w:rsidRDefault="008F32B2">
            <w:pPr>
              <w:spacing w:after="0" w:line="240" w:lineRule="auto"/>
              <w:ind w:right="-1475"/>
              <w:rPr>
                <w:rFonts w:ascii="Garamond" w:eastAsia="Times New Roman" w:hAnsi="Garamond" w:cs="Times New Roman"/>
                <w:sz w:val="24"/>
                <w:szCs w:val="24"/>
                <w:highlight w:val="lightGray"/>
              </w:rPr>
            </w:pPr>
            <w:r>
              <w:rPr>
                <w:rFonts w:ascii="Garamond" w:eastAsia="Times New Roman" w:hAnsi="Garamond" w:cs="Times New Roman"/>
                <w:sz w:val="24"/>
                <w:szCs w:val="24"/>
                <w:highlight w:val="lightGray"/>
              </w:rPr>
              <w:t>11</w:t>
            </w:r>
          </w:p>
        </w:tc>
        <w:tc>
          <w:tcPr>
            <w:tcW w:w="262" w:type="pct"/>
            <w:tcBorders>
              <w:top w:val="nil"/>
              <w:left w:val="single" w:sz="4" w:space="0" w:color="auto"/>
              <w:bottom w:val="single" w:sz="4" w:space="0" w:color="auto"/>
              <w:right w:val="single" w:sz="4" w:space="0" w:color="auto"/>
            </w:tcBorders>
            <w:hideMark/>
          </w:tcPr>
          <w:p w:rsidR="008F32B2" w:rsidRDefault="008F32B2">
            <w:pPr>
              <w:spacing w:after="0" w:line="240" w:lineRule="auto"/>
              <w:ind w:right="-1475"/>
              <w:rPr>
                <w:rFonts w:ascii="Garamond" w:eastAsia="Times New Roman" w:hAnsi="Garamond" w:cs="Times New Roman"/>
                <w:sz w:val="24"/>
                <w:szCs w:val="24"/>
                <w:highlight w:val="lightGray"/>
              </w:rPr>
            </w:pPr>
            <w:r>
              <w:rPr>
                <w:rFonts w:ascii="Garamond" w:eastAsia="Times New Roman" w:hAnsi="Garamond" w:cs="Times New Roman"/>
                <w:sz w:val="24"/>
                <w:szCs w:val="24"/>
                <w:highlight w:val="lightGray"/>
              </w:rPr>
              <w:t>12</w:t>
            </w:r>
          </w:p>
        </w:tc>
      </w:tr>
      <w:tr w:rsidR="008F32B2" w:rsidTr="008F32B2">
        <w:trPr>
          <w:cantSplit/>
        </w:trPr>
        <w:tc>
          <w:tcPr>
            <w:tcW w:w="1152" w:type="pct"/>
            <w:tcBorders>
              <w:top w:val="single" w:sz="4" w:space="0" w:color="auto"/>
              <w:left w:val="single" w:sz="4" w:space="0" w:color="auto"/>
              <w:bottom w:val="single" w:sz="4" w:space="0" w:color="auto"/>
              <w:right w:val="single" w:sz="4" w:space="0" w:color="auto"/>
            </w:tcBorders>
            <w:hideMark/>
          </w:tcPr>
          <w:p w:rsidR="008F32B2" w:rsidRDefault="008F32B2">
            <w:pPr>
              <w:spacing w:after="0" w:line="240" w:lineRule="auto"/>
              <w:ind w:right="-108"/>
              <w:rPr>
                <w:rFonts w:ascii="Garamond" w:eastAsia="Times New Roman" w:hAnsi="Garamond" w:cs="Times New Roman"/>
                <w:i/>
                <w:sz w:val="24"/>
                <w:szCs w:val="24"/>
              </w:rPr>
            </w:pPr>
            <w:proofErr w:type="gramStart"/>
            <w:r>
              <w:rPr>
                <w:rFonts w:ascii="Garamond" w:eastAsia="Times New Roman" w:hAnsi="Garamond" w:cs="Times New Roman"/>
                <w:i/>
                <w:sz w:val="24"/>
                <w:szCs w:val="24"/>
              </w:rPr>
              <w:t>exemple</w:t>
            </w:r>
            <w:proofErr w:type="gramEnd"/>
          </w:p>
        </w:tc>
        <w:tc>
          <w:tcPr>
            <w:tcW w:w="545" w:type="pct"/>
            <w:tcBorders>
              <w:top w:val="single" w:sz="4" w:space="0" w:color="auto"/>
              <w:left w:val="single" w:sz="4" w:space="0" w:color="auto"/>
              <w:bottom w:val="single" w:sz="4" w:space="0" w:color="auto"/>
              <w:right w:val="single" w:sz="4" w:space="0" w:color="auto"/>
            </w:tcBorders>
            <w:hideMark/>
          </w:tcPr>
          <w:p w:rsidR="008F32B2" w:rsidRDefault="008F32B2">
            <w:pPr>
              <w:spacing w:after="0" w:line="240" w:lineRule="auto"/>
              <w:ind w:right="-1475"/>
              <w:rPr>
                <w:rFonts w:ascii="Garamond" w:eastAsia="Times New Roman" w:hAnsi="Garamond" w:cs="Times New Roman"/>
                <w:i/>
                <w:sz w:val="24"/>
                <w:szCs w:val="24"/>
              </w:rPr>
            </w:pPr>
            <w:proofErr w:type="gramStart"/>
            <w:r>
              <w:rPr>
                <w:rFonts w:ascii="Garamond" w:eastAsia="Times New Roman" w:hAnsi="Garamond" w:cs="Times New Roman"/>
                <w:i/>
                <w:sz w:val="24"/>
                <w:szCs w:val="24"/>
              </w:rPr>
              <w:t>exemple</w:t>
            </w:r>
            <w:proofErr w:type="gramEnd"/>
          </w:p>
        </w:tc>
        <w:tc>
          <w:tcPr>
            <w:tcW w:w="364" w:type="pct"/>
            <w:tcBorders>
              <w:top w:val="single" w:sz="4" w:space="0" w:color="auto"/>
              <w:left w:val="single" w:sz="4" w:space="0" w:color="auto"/>
              <w:bottom w:val="single" w:sz="4" w:space="0" w:color="auto"/>
              <w:right w:val="single" w:sz="4" w:space="0" w:color="auto"/>
            </w:tcBorders>
          </w:tcPr>
          <w:p w:rsidR="008F32B2" w:rsidRDefault="008F32B2">
            <w:pPr>
              <w:spacing w:after="0" w:line="240" w:lineRule="auto"/>
              <w:ind w:right="-1475"/>
              <w:rPr>
                <w:rFonts w:ascii="Garamond" w:eastAsia="Times New Roman" w:hAnsi="Garamond" w:cs="Times New Roman"/>
                <w:i/>
                <w:sz w:val="24"/>
                <w:szCs w:val="24"/>
              </w:rPr>
            </w:pPr>
          </w:p>
        </w:tc>
        <w:tc>
          <w:tcPr>
            <w:tcW w:w="273" w:type="pct"/>
            <w:tcBorders>
              <w:top w:val="single" w:sz="4" w:space="0" w:color="auto"/>
              <w:left w:val="single" w:sz="4" w:space="0" w:color="auto"/>
              <w:bottom w:val="single" w:sz="4" w:space="0" w:color="auto"/>
              <w:right w:val="single" w:sz="4" w:space="0" w:color="auto"/>
            </w:tcBorders>
          </w:tcPr>
          <w:p w:rsidR="008F32B2" w:rsidRDefault="008F32B2">
            <w:pPr>
              <w:spacing w:after="0" w:line="240" w:lineRule="auto"/>
              <w:ind w:right="-1475"/>
              <w:rPr>
                <w:rFonts w:ascii="Garamond" w:eastAsia="Times New Roman" w:hAnsi="Garamond" w:cs="Times New Roman"/>
                <w:i/>
                <w:sz w:val="24"/>
                <w:szCs w:val="24"/>
              </w:rPr>
            </w:pPr>
          </w:p>
        </w:tc>
        <w:tc>
          <w:tcPr>
            <w:tcW w:w="323" w:type="pct"/>
            <w:tcBorders>
              <w:top w:val="single" w:sz="4" w:space="0" w:color="auto"/>
              <w:left w:val="single" w:sz="4" w:space="0" w:color="auto"/>
              <w:bottom w:val="single" w:sz="4" w:space="0" w:color="auto"/>
              <w:right w:val="single" w:sz="4" w:space="0" w:color="auto"/>
            </w:tcBorders>
          </w:tcPr>
          <w:p w:rsidR="008F32B2" w:rsidRDefault="008F32B2">
            <w:pPr>
              <w:spacing w:after="0" w:line="240" w:lineRule="auto"/>
              <w:ind w:right="-1475"/>
              <w:rPr>
                <w:rFonts w:ascii="Garamond" w:eastAsia="Times New Roman" w:hAnsi="Garamond" w:cs="Times New Roman"/>
                <w:i/>
                <w:sz w:val="24"/>
                <w:szCs w:val="24"/>
              </w:rPr>
            </w:pPr>
          </w:p>
        </w:tc>
        <w:tc>
          <w:tcPr>
            <w:tcW w:w="298" w:type="pct"/>
            <w:tcBorders>
              <w:top w:val="single" w:sz="4" w:space="0" w:color="auto"/>
              <w:left w:val="single" w:sz="4" w:space="0" w:color="auto"/>
              <w:bottom w:val="single" w:sz="4" w:space="0" w:color="auto"/>
              <w:right w:val="single" w:sz="4" w:space="0" w:color="auto"/>
            </w:tcBorders>
          </w:tcPr>
          <w:p w:rsidR="008F32B2" w:rsidRDefault="008F32B2">
            <w:pPr>
              <w:spacing w:after="0" w:line="240" w:lineRule="auto"/>
              <w:ind w:right="-1475"/>
              <w:rPr>
                <w:rFonts w:ascii="Garamond" w:eastAsia="Times New Roman" w:hAnsi="Garamond" w:cs="Times New Roman"/>
                <w:i/>
                <w:sz w:val="24"/>
                <w:szCs w:val="24"/>
              </w:rPr>
            </w:pPr>
          </w:p>
        </w:tc>
        <w:tc>
          <w:tcPr>
            <w:tcW w:w="289" w:type="pct"/>
            <w:tcBorders>
              <w:top w:val="single" w:sz="4" w:space="0" w:color="auto"/>
              <w:left w:val="single" w:sz="4" w:space="0" w:color="auto"/>
              <w:bottom w:val="single" w:sz="4" w:space="0" w:color="auto"/>
              <w:right w:val="single" w:sz="4" w:space="0" w:color="auto"/>
            </w:tcBorders>
          </w:tcPr>
          <w:p w:rsidR="008F32B2" w:rsidRDefault="008F32B2">
            <w:pPr>
              <w:spacing w:after="0" w:line="240" w:lineRule="auto"/>
              <w:ind w:right="-1475"/>
              <w:rPr>
                <w:rFonts w:ascii="Garamond" w:eastAsia="Times New Roman" w:hAnsi="Garamond" w:cs="Times New Roman"/>
                <w:i/>
                <w:sz w:val="24"/>
                <w:szCs w:val="24"/>
              </w:rPr>
            </w:pPr>
          </w:p>
        </w:tc>
        <w:tc>
          <w:tcPr>
            <w:tcW w:w="306" w:type="pct"/>
            <w:gridSpan w:val="2"/>
            <w:tcBorders>
              <w:top w:val="single" w:sz="4" w:space="0" w:color="auto"/>
              <w:left w:val="single" w:sz="4" w:space="0" w:color="auto"/>
              <w:bottom w:val="single" w:sz="4" w:space="0" w:color="auto"/>
              <w:right w:val="single" w:sz="4" w:space="0" w:color="auto"/>
            </w:tcBorders>
          </w:tcPr>
          <w:p w:rsidR="008F32B2" w:rsidRDefault="008F32B2">
            <w:pPr>
              <w:spacing w:after="0" w:line="240" w:lineRule="auto"/>
              <w:ind w:right="-1475"/>
              <w:rPr>
                <w:rFonts w:ascii="Garamond" w:eastAsia="Times New Roman" w:hAnsi="Garamond" w:cs="Times New Roman"/>
                <w:i/>
                <w:sz w:val="24"/>
                <w:szCs w:val="24"/>
              </w:rPr>
            </w:pPr>
          </w:p>
        </w:tc>
        <w:tc>
          <w:tcPr>
            <w:tcW w:w="298" w:type="pct"/>
            <w:tcBorders>
              <w:top w:val="single" w:sz="4" w:space="0" w:color="auto"/>
              <w:left w:val="single" w:sz="4" w:space="0" w:color="auto"/>
              <w:bottom w:val="single" w:sz="4" w:space="0" w:color="auto"/>
              <w:right w:val="single" w:sz="4" w:space="0" w:color="auto"/>
            </w:tcBorders>
          </w:tcPr>
          <w:p w:rsidR="008F32B2" w:rsidRDefault="008F32B2">
            <w:pPr>
              <w:spacing w:after="0" w:line="240" w:lineRule="auto"/>
              <w:ind w:right="-1475"/>
              <w:rPr>
                <w:rFonts w:ascii="Garamond" w:eastAsia="Times New Roman" w:hAnsi="Garamond" w:cs="Times New Roman"/>
                <w:i/>
                <w:sz w:val="24"/>
                <w:szCs w:val="24"/>
              </w:rPr>
            </w:pPr>
          </w:p>
        </w:tc>
        <w:tc>
          <w:tcPr>
            <w:tcW w:w="305" w:type="pct"/>
            <w:tcBorders>
              <w:top w:val="single" w:sz="4" w:space="0" w:color="auto"/>
              <w:left w:val="single" w:sz="4" w:space="0" w:color="auto"/>
              <w:bottom w:val="single" w:sz="4" w:space="0" w:color="auto"/>
              <w:right w:val="single" w:sz="4" w:space="0" w:color="auto"/>
            </w:tcBorders>
          </w:tcPr>
          <w:p w:rsidR="008F32B2" w:rsidRDefault="008F32B2">
            <w:pPr>
              <w:spacing w:after="0" w:line="240" w:lineRule="auto"/>
              <w:ind w:right="-1475"/>
              <w:rPr>
                <w:rFonts w:ascii="Garamond" w:eastAsia="Times New Roman" w:hAnsi="Garamond" w:cs="Times New Roman"/>
                <w:i/>
                <w:sz w:val="24"/>
                <w:szCs w:val="24"/>
              </w:rPr>
            </w:pPr>
          </w:p>
        </w:tc>
        <w:tc>
          <w:tcPr>
            <w:tcW w:w="290" w:type="pct"/>
            <w:tcBorders>
              <w:top w:val="single" w:sz="4" w:space="0" w:color="auto"/>
              <w:left w:val="single" w:sz="4" w:space="0" w:color="auto"/>
              <w:bottom w:val="single" w:sz="4" w:space="0" w:color="auto"/>
              <w:right w:val="single" w:sz="4" w:space="0" w:color="auto"/>
            </w:tcBorders>
          </w:tcPr>
          <w:p w:rsidR="008F32B2" w:rsidRDefault="008F32B2">
            <w:pPr>
              <w:spacing w:after="0" w:line="240" w:lineRule="auto"/>
              <w:ind w:right="-1475"/>
              <w:rPr>
                <w:rFonts w:ascii="Garamond" w:eastAsia="Times New Roman" w:hAnsi="Garamond" w:cs="Times New Roman"/>
                <w:i/>
                <w:sz w:val="24"/>
                <w:szCs w:val="24"/>
              </w:rPr>
            </w:pPr>
          </w:p>
        </w:tc>
        <w:tc>
          <w:tcPr>
            <w:tcW w:w="298" w:type="pct"/>
            <w:tcBorders>
              <w:top w:val="single" w:sz="4" w:space="0" w:color="auto"/>
              <w:left w:val="single" w:sz="4" w:space="0" w:color="auto"/>
              <w:bottom w:val="single" w:sz="4" w:space="0" w:color="auto"/>
              <w:right w:val="single" w:sz="4" w:space="0" w:color="auto"/>
            </w:tcBorders>
          </w:tcPr>
          <w:p w:rsidR="008F32B2" w:rsidRDefault="008F32B2">
            <w:pPr>
              <w:spacing w:after="0" w:line="240" w:lineRule="auto"/>
              <w:ind w:right="-1475"/>
              <w:rPr>
                <w:rFonts w:ascii="Garamond" w:eastAsia="Times New Roman" w:hAnsi="Garamond" w:cs="Times New Roman"/>
                <w:i/>
                <w:sz w:val="24"/>
                <w:szCs w:val="24"/>
              </w:rPr>
            </w:pPr>
          </w:p>
        </w:tc>
        <w:tc>
          <w:tcPr>
            <w:tcW w:w="262" w:type="pct"/>
            <w:tcBorders>
              <w:top w:val="single" w:sz="4" w:space="0" w:color="auto"/>
              <w:left w:val="single" w:sz="4" w:space="0" w:color="auto"/>
              <w:bottom w:val="single" w:sz="4" w:space="0" w:color="auto"/>
              <w:right w:val="single" w:sz="4" w:space="0" w:color="auto"/>
            </w:tcBorders>
          </w:tcPr>
          <w:p w:rsidR="008F32B2" w:rsidRDefault="008F32B2">
            <w:pPr>
              <w:spacing w:after="0" w:line="240" w:lineRule="auto"/>
              <w:ind w:right="-1475"/>
              <w:rPr>
                <w:rFonts w:ascii="Garamond" w:eastAsia="Times New Roman" w:hAnsi="Garamond" w:cs="Times New Roman"/>
                <w:i/>
                <w:sz w:val="24"/>
                <w:szCs w:val="24"/>
              </w:rPr>
            </w:pPr>
          </w:p>
        </w:tc>
      </w:tr>
      <w:tr w:rsidR="008F32B2" w:rsidTr="008F32B2">
        <w:trPr>
          <w:cantSplit/>
          <w:trHeight w:val="533"/>
        </w:trPr>
        <w:tc>
          <w:tcPr>
            <w:tcW w:w="1152" w:type="pct"/>
            <w:tcBorders>
              <w:top w:val="single" w:sz="4" w:space="0" w:color="auto"/>
              <w:left w:val="single" w:sz="4" w:space="0" w:color="auto"/>
              <w:bottom w:val="single" w:sz="4" w:space="0" w:color="auto"/>
              <w:right w:val="single" w:sz="4" w:space="0" w:color="auto"/>
            </w:tcBorders>
            <w:hideMark/>
          </w:tcPr>
          <w:p w:rsidR="008F32B2" w:rsidRDefault="008F32B2">
            <w:pPr>
              <w:spacing w:after="0" w:line="240" w:lineRule="auto"/>
              <w:ind w:right="-108"/>
              <w:rPr>
                <w:rFonts w:ascii="Garamond" w:eastAsia="Times New Roman" w:hAnsi="Garamond" w:cs="Times New Roman"/>
                <w:sz w:val="24"/>
                <w:szCs w:val="24"/>
              </w:rPr>
            </w:pPr>
            <w:r>
              <w:rPr>
                <w:rFonts w:ascii="Garamond" w:eastAsia="Times New Roman" w:hAnsi="Garamond" w:cs="Times New Roman"/>
                <w:sz w:val="24"/>
                <w:szCs w:val="24"/>
              </w:rPr>
              <w:t>Préparation Activité 1(titre)</w:t>
            </w:r>
          </w:p>
        </w:tc>
        <w:tc>
          <w:tcPr>
            <w:tcW w:w="545" w:type="pct"/>
            <w:tcBorders>
              <w:top w:val="single" w:sz="4" w:space="0" w:color="auto"/>
              <w:left w:val="single" w:sz="4" w:space="0" w:color="auto"/>
              <w:bottom w:val="single" w:sz="4" w:space="0" w:color="auto"/>
              <w:right w:val="single" w:sz="4" w:space="0" w:color="auto"/>
            </w:tcBorders>
            <w:shd w:val="pct25" w:color="auto" w:fill="FFFFFF"/>
          </w:tcPr>
          <w:p w:rsidR="008F32B2" w:rsidRDefault="008F32B2">
            <w:pPr>
              <w:spacing w:after="0" w:line="240" w:lineRule="auto"/>
              <w:ind w:right="-44"/>
              <w:rPr>
                <w:rFonts w:ascii="Garamond" w:eastAsia="Times New Roman" w:hAnsi="Garamond" w:cs="Times New Roman"/>
                <w:sz w:val="24"/>
                <w:szCs w:val="24"/>
                <w:highlight w:val="lightGray"/>
              </w:rPr>
            </w:pPr>
          </w:p>
        </w:tc>
        <w:tc>
          <w:tcPr>
            <w:tcW w:w="364" w:type="pct"/>
            <w:tcBorders>
              <w:top w:val="single" w:sz="4" w:space="0" w:color="auto"/>
              <w:left w:val="single" w:sz="4" w:space="0" w:color="auto"/>
              <w:bottom w:val="single" w:sz="4" w:space="0" w:color="auto"/>
              <w:right w:val="single" w:sz="4" w:space="0" w:color="auto"/>
            </w:tcBorders>
            <w:shd w:val="pct25" w:color="auto" w:fill="FFFFFF"/>
          </w:tcPr>
          <w:p w:rsidR="008F32B2" w:rsidRDefault="008F32B2">
            <w:pPr>
              <w:spacing w:after="0" w:line="240" w:lineRule="auto"/>
              <w:ind w:right="-1475"/>
              <w:rPr>
                <w:rFonts w:ascii="Garamond" w:eastAsia="Times New Roman" w:hAnsi="Garamond" w:cs="Times New Roman"/>
                <w:sz w:val="24"/>
                <w:szCs w:val="24"/>
                <w:highlight w:val="lightGray"/>
              </w:rPr>
            </w:pPr>
          </w:p>
        </w:tc>
        <w:tc>
          <w:tcPr>
            <w:tcW w:w="273" w:type="pct"/>
            <w:tcBorders>
              <w:top w:val="single" w:sz="4" w:space="0" w:color="auto"/>
              <w:left w:val="single" w:sz="4" w:space="0" w:color="auto"/>
              <w:bottom w:val="single" w:sz="4" w:space="0" w:color="auto"/>
              <w:right w:val="single" w:sz="4" w:space="0" w:color="auto"/>
            </w:tcBorders>
            <w:shd w:val="pct25" w:color="auto" w:fill="FFFFFF"/>
          </w:tcPr>
          <w:p w:rsidR="008F32B2" w:rsidRDefault="008F32B2">
            <w:pPr>
              <w:spacing w:after="0" w:line="240" w:lineRule="auto"/>
              <w:ind w:right="-1475"/>
              <w:rPr>
                <w:rFonts w:ascii="Garamond" w:eastAsia="Times New Roman" w:hAnsi="Garamond" w:cs="Times New Roman"/>
                <w:sz w:val="24"/>
                <w:szCs w:val="24"/>
                <w:highlight w:val="lightGray"/>
              </w:rPr>
            </w:pPr>
          </w:p>
        </w:tc>
        <w:tc>
          <w:tcPr>
            <w:tcW w:w="323" w:type="pct"/>
            <w:tcBorders>
              <w:top w:val="single" w:sz="4" w:space="0" w:color="auto"/>
              <w:left w:val="single" w:sz="4" w:space="0" w:color="auto"/>
              <w:bottom w:val="nil"/>
              <w:right w:val="single" w:sz="4" w:space="0" w:color="auto"/>
            </w:tcBorders>
          </w:tcPr>
          <w:p w:rsidR="008F32B2" w:rsidRDefault="008F32B2">
            <w:pPr>
              <w:spacing w:after="0" w:line="240" w:lineRule="auto"/>
              <w:ind w:right="-1475"/>
              <w:rPr>
                <w:rFonts w:ascii="Garamond" w:eastAsia="Times New Roman" w:hAnsi="Garamond" w:cs="Times New Roman"/>
                <w:sz w:val="24"/>
                <w:szCs w:val="24"/>
              </w:rPr>
            </w:pPr>
          </w:p>
        </w:tc>
        <w:tc>
          <w:tcPr>
            <w:tcW w:w="298" w:type="pct"/>
            <w:tcBorders>
              <w:top w:val="single" w:sz="4" w:space="0" w:color="auto"/>
              <w:left w:val="single" w:sz="4" w:space="0" w:color="auto"/>
              <w:bottom w:val="nil"/>
              <w:right w:val="single" w:sz="4" w:space="0" w:color="auto"/>
            </w:tcBorders>
          </w:tcPr>
          <w:p w:rsidR="008F32B2" w:rsidRDefault="008F32B2">
            <w:pPr>
              <w:spacing w:after="0" w:line="240" w:lineRule="auto"/>
              <w:ind w:right="-1475"/>
              <w:rPr>
                <w:rFonts w:ascii="Garamond" w:eastAsia="Times New Roman" w:hAnsi="Garamond" w:cs="Times New Roman"/>
                <w:sz w:val="24"/>
                <w:szCs w:val="24"/>
              </w:rPr>
            </w:pPr>
          </w:p>
        </w:tc>
        <w:tc>
          <w:tcPr>
            <w:tcW w:w="289" w:type="pct"/>
            <w:tcBorders>
              <w:top w:val="single" w:sz="4" w:space="0" w:color="auto"/>
              <w:left w:val="single" w:sz="4" w:space="0" w:color="auto"/>
              <w:bottom w:val="nil"/>
              <w:right w:val="single" w:sz="4" w:space="0" w:color="auto"/>
            </w:tcBorders>
          </w:tcPr>
          <w:p w:rsidR="008F32B2" w:rsidRDefault="008F32B2">
            <w:pPr>
              <w:spacing w:after="0" w:line="240" w:lineRule="auto"/>
              <w:ind w:right="-1475"/>
              <w:rPr>
                <w:rFonts w:ascii="Garamond" w:eastAsia="Times New Roman" w:hAnsi="Garamond" w:cs="Times New Roman"/>
                <w:sz w:val="24"/>
                <w:szCs w:val="24"/>
              </w:rPr>
            </w:pPr>
          </w:p>
        </w:tc>
        <w:tc>
          <w:tcPr>
            <w:tcW w:w="306" w:type="pct"/>
            <w:gridSpan w:val="2"/>
            <w:tcBorders>
              <w:top w:val="single" w:sz="4" w:space="0" w:color="auto"/>
              <w:left w:val="single" w:sz="4" w:space="0" w:color="auto"/>
              <w:bottom w:val="nil"/>
              <w:right w:val="single" w:sz="4" w:space="0" w:color="auto"/>
            </w:tcBorders>
          </w:tcPr>
          <w:p w:rsidR="008F32B2" w:rsidRDefault="008F32B2">
            <w:pPr>
              <w:spacing w:after="0" w:line="240" w:lineRule="auto"/>
              <w:ind w:right="-1475"/>
              <w:rPr>
                <w:rFonts w:ascii="Garamond" w:eastAsia="Times New Roman" w:hAnsi="Garamond" w:cs="Times New Roman"/>
                <w:sz w:val="24"/>
                <w:szCs w:val="24"/>
              </w:rPr>
            </w:pPr>
          </w:p>
        </w:tc>
        <w:tc>
          <w:tcPr>
            <w:tcW w:w="298" w:type="pct"/>
            <w:tcBorders>
              <w:top w:val="single" w:sz="4" w:space="0" w:color="auto"/>
              <w:left w:val="single" w:sz="4" w:space="0" w:color="auto"/>
              <w:bottom w:val="nil"/>
              <w:right w:val="single" w:sz="4" w:space="0" w:color="auto"/>
            </w:tcBorders>
          </w:tcPr>
          <w:p w:rsidR="008F32B2" w:rsidRDefault="008F32B2">
            <w:pPr>
              <w:spacing w:after="0" w:line="240" w:lineRule="auto"/>
              <w:ind w:right="-1475"/>
              <w:rPr>
                <w:rFonts w:ascii="Garamond" w:eastAsia="Times New Roman" w:hAnsi="Garamond" w:cs="Times New Roman"/>
                <w:sz w:val="24"/>
                <w:szCs w:val="24"/>
              </w:rPr>
            </w:pPr>
          </w:p>
        </w:tc>
        <w:tc>
          <w:tcPr>
            <w:tcW w:w="305" w:type="pct"/>
            <w:tcBorders>
              <w:top w:val="single" w:sz="4" w:space="0" w:color="auto"/>
              <w:left w:val="single" w:sz="4" w:space="0" w:color="auto"/>
              <w:bottom w:val="nil"/>
              <w:right w:val="single" w:sz="4" w:space="0" w:color="auto"/>
            </w:tcBorders>
          </w:tcPr>
          <w:p w:rsidR="008F32B2" w:rsidRDefault="008F32B2">
            <w:pPr>
              <w:spacing w:after="0" w:line="240" w:lineRule="auto"/>
              <w:ind w:right="-1475"/>
              <w:rPr>
                <w:rFonts w:ascii="Garamond" w:eastAsia="Times New Roman" w:hAnsi="Garamond" w:cs="Times New Roman"/>
                <w:sz w:val="24"/>
                <w:szCs w:val="24"/>
              </w:rPr>
            </w:pPr>
          </w:p>
        </w:tc>
        <w:tc>
          <w:tcPr>
            <w:tcW w:w="290" w:type="pct"/>
            <w:tcBorders>
              <w:top w:val="single" w:sz="4" w:space="0" w:color="auto"/>
              <w:left w:val="single" w:sz="4" w:space="0" w:color="auto"/>
              <w:bottom w:val="nil"/>
              <w:right w:val="single" w:sz="4" w:space="0" w:color="auto"/>
            </w:tcBorders>
          </w:tcPr>
          <w:p w:rsidR="008F32B2" w:rsidRDefault="008F32B2">
            <w:pPr>
              <w:spacing w:after="0" w:line="240" w:lineRule="auto"/>
              <w:ind w:right="-1475"/>
              <w:rPr>
                <w:rFonts w:ascii="Garamond" w:eastAsia="Times New Roman" w:hAnsi="Garamond" w:cs="Times New Roman"/>
                <w:sz w:val="24"/>
                <w:szCs w:val="24"/>
              </w:rPr>
            </w:pPr>
          </w:p>
        </w:tc>
        <w:tc>
          <w:tcPr>
            <w:tcW w:w="298" w:type="pct"/>
            <w:tcBorders>
              <w:top w:val="single" w:sz="4" w:space="0" w:color="auto"/>
              <w:left w:val="single" w:sz="4" w:space="0" w:color="auto"/>
              <w:bottom w:val="nil"/>
              <w:right w:val="single" w:sz="4" w:space="0" w:color="auto"/>
            </w:tcBorders>
          </w:tcPr>
          <w:p w:rsidR="008F32B2" w:rsidRDefault="008F32B2">
            <w:pPr>
              <w:spacing w:after="0" w:line="240" w:lineRule="auto"/>
              <w:ind w:right="-1475"/>
              <w:rPr>
                <w:rFonts w:ascii="Garamond" w:eastAsia="Times New Roman" w:hAnsi="Garamond" w:cs="Times New Roman"/>
                <w:sz w:val="24"/>
                <w:szCs w:val="24"/>
              </w:rPr>
            </w:pPr>
          </w:p>
        </w:tc>
        <w:tc>
          <w:tcPr>
            <w:tcW w:w="262" w:type="pct"/>
            <w:tcBorders>
              <w:top w:val="single" w:sz="4" w:space="0" w:color="auto"/>
              <w:left w:val="single" w:sz="4" w:space="0" w:color="auto"/>
              <w:bottom w:val="nil"/>
              <w:right w:val="single" w:sz="4" w:space="0" w:color="auto"/>
            </w:tcBorders>
          </w:tcPr>
          <w:p w:rsidR="008F32B2" w:rsidRDefault="008F32B2">
            <w:pPr>
              <w:spacing w:after="0" w:line="240" w:lineRule="auto"/>
              <w:ind w:right="-1475"/>
              <w:rPr>
                <w:rFonts w:ascii="Garamond" w:eastAsia="Times New Roman" w:hAnsi="Garamond" w:cs="Times New Roman"/>
                <w:sz w:val="24"/>
                <w:szCs w:val="24"/>
              </w:rPr>
            </w:pPr>
          </w:p>
        </w:tc>
      </w:tr>
      <w:tr w:rsidR="008F32B2" w:rsidTr="008F32B2">
        <w:trPr>
          <w:cantSplit/>
        </w:trPr>
        <w:tc>
          <w:tcPr>
            <w:tcW w:w="1152" w:type="pct"/>
            <w:tcBorders>
              <w:top w:val="single" w:sz="4" w:space="0" w:color="auto"/>
              <w:left w:val="single" w:sz="4" w:space="0" w:color="auto"/>
              <w:bottom w:val="single" w:sz="4" w:space="0" w:color="auto"/>
              <w:right w:val="single" w:sz="4" w:space="0" w:color="auto"/>
            </w:tcBorders>
            <w:hideMark/>
          </w:tcPr>
          <w:p w:rsidR="008F32B2" w:rsidRDefault="008F32B2">
            <w:pPr>
              <w:spacing w:after="0" w:line="240" w:lineRule="auto"/>
              <w:ind w:right="-108"/>
              <w:rPr>
                <w:rFonts w:ascii="Garamond" w:eastAsia="Times New Roman" w:hAnsi="Garamond" w:cs="Times New Roman"/>
                <w:sz w:val="24"/>
                <w:szCs w:val="24"/>
              </w:rPr>
            </w:pPr>
            <w:r>
              <w:rPr>
                <w:rFonts w:ascii="Garamond" w:eastAsia="Times New Roman" w:hAnsi="Garamond" w:cs="Times New Roman"/>
                <w:sz w:val="24"/>
                <w:szCs w:val="24"/>
              </w:rPr>
              <w:t>Exécution Activité 1(titre)</w:t>
            </w:r>
          </w:p>
        </w:tc>
        <w:tc>
          <w:tcPr>
            <w:tcW w:w="545" w:type="pct"/>
            <w:tcBorders>
              <w:top w:val="single" w:sz="4" w:space="0" w:color="auto"/>
              <w:left w:val="single" w:sz="4" w:space="0" w:color="auto"/>
              <w:bottom w:val="single" w:sz="4" w:space="0" w:color="auto"/>
              <w:right w:val="single" w:sz="4" w:space="0" w:color="auto"/>
            </w:tcBorders>
          </w:tcPr>
          <w:p w:rsidR="008F32B2" w:rsidRDefault="008F32B2">
            <w:pPr>
              <w:spacing w:after="0" w:line="240" w:lineRule="auto"/>
              <w:ind w:right="-108"/>
              <w:rPr>
                <w:rFonts w:ascii="Garamond" w:eastAsia="Times New Roman" w:hAnsi="Garamond" w:cs="Times New Roman"/>
                <w:sz w:val="24"/>
                <w:szCs w:val="24"/>
              </w:rPr>
            </w:pPr>
          </w:p>
        </w:tc>
        <w:tc>
          <w:tcPr>
            <w:tcW w:w="364" w:type="pct"/>
            <w:tcBorders>
              <w:top w:val="single" w:sz="4" w:space="0" w:color="auto"/>
              <w:left w:val="single" w:sz="4" w:space="0" w:color="auto"/>
              <w:bottom w:val="single" w:sz="4" w:space="0" w:color="auto"/>
              <w:right w:val="single" w:sz="4" w:space="0" w:color="auto"/>
            </w:tcBorders>
          </w:tcPr>
          <w:p w:rsidR="008F32B2" w:rsidRDefault="008F32B2">
            <w:pPr>
              <w:spacing w:after="0" w:line="240" w:lineRule="auto"/>
              <w:ind w:right="-1475"/>
              <w:rPr>
                <w:rFonts w:ascii="Garamond" w:eastAsia="Times New Roman" w:hAnsi="Garamond" w:cs="Times New Roman"/>
                <w:sz w:val="24"/>
                <w:szCs w:val="24"/>
              </w:rPr>
            </w:pPr>
          </w:p>
        </w:tc>
        <w:tc>
          <w:tcPr>
            <w:tcW w:w="273" w:type="pct"/>
            <w:tcBorders>
              <w:top w:val="single" w:sz="4" w:space="0" w:color="auto"/>
              <w:left w:val="single" w:sz="4" w:space="0" w:color="auto"/>
              <w:bottom w:val="single" w:sz="4" w:space="0" w:color="auto"/>
              <w:right w:val="single" w:sz="4" w:space="0" w:color="auto"/>
            </w:tcBorders>
          </w:tcPr>
          <w:p w:rsidR="008F32B2" w:rsidRDefault="008F32B2">
            <w:pPr>
              <w:spacing w:after="0" w:line="240" w:lineRule="auto"/>
              <w:ind w:right="-1475"/>
              <w:rPr>
                <w:rFonts w:ascii="Garamond" w:eastAsia="Times New Roman" w:hAnsi="Garamond" w:cs="Times New Roman"/>
                <w:sz w:val="24"/>
                <w:szCs w:val="24"/>
              </w:rPr>
            </w:pPr>
          </w:p>
        </w:tc>
        <w:tc>
          <w:tcPr>
            <w:tcW w:w="323" w:type="pct"/>
            <w:tcBorders>
              <w:top w:val="single" w:sz="4" w:space="0" w:color="auto"/>
              <w:left w:val="single" w:sz="4" w:space="0" w:color="auto"/>
              <w:bottom w:val="single" w:sz="4" w:space="0" w:color="auto"/>
              <w:right w:val="single" w:sz="4" w:space="0" w:color="auto"/>
            </w:tcBorders>
            <w:shd w:val="pct25" w:color="auto" w:fill="FFFFFF"/>
          </w:tcPr>
          <w:p w:rsidR="008F32B2" w:rsidRDefault="008F32B2">
            <w:pPr>
              <w:spacing w:after="0" w:line="240" w:lineRule="auto"/>
              <w:ind w:right="-1475"/>
              <w:rPr>
                <w:rFonts w:ascii="Garamond" w:eastAsia="Times New Roman" w:hAnsi="Garamond" w:cs="Times New Roman"/>
                <w:sz w:val="24"/>
                <w:szCs w:val="24"/>
              </w:rPr>
            </w:pPr>
          </w:p>
        </w:tc>
        <w:tc>
          <w:tcPr>
            <w:tcW w:w="298" w:type="pct"/>
            <w:tcBorders>
              <w:top w:val="single" w:sz="4" w:space="0" w:color="auto"/>
              <w:left w:val="single" w:sz="4" w:space="0" w:color="auto"/>
              <w:bottom w:val="single" w:sz="4" w:space="0" w:color="auto"/>
              <w:right w:val="single" w:sz="4" w:space="0" w:color="auto"/>
            </w:tcBorders>
            <w:shd w:val="pct25" w:color="auto" w:fill="FFFFFF"/>
          </w:tcPr>
          <w:p w:rsidR="008F32B2" w:rsidRDefault="008F32B2">
            <w:pPr>
              <w:spacing w:after="0" w:line="240" w:lineRule="auto"/>
              <w:ind w:right="-1475"/>
              <w:rPr>
                <w:rFonts w:ascii="Garamond" w:eastAsia="Times New Roman" w:hAnsi="Garamond" w:cs="Times New Roman"/>
                <w:sz w:val="24"/>
                <w:szCs w:val="24"/>
                <w14:shadow w14:blurRad="50800" w14:dist="38100" w14:dir="2700000" w14:sx="100000" w14:sy="100000" w14:kx="0" w14:ky="0" w14:algn="tl">
                  <w14:srgbClr w14:val="000000">
                    <w14:alpha w14:val="60000"/>
                  </w14:srgbClr>
                </w14:shadow>
              </w:rPr>
            </w:pPr>
          </w:p>
        </w:tc>
        <w:tc>
          <w:tcPr>
            <w:tcW w:w="289" w:type="pct"/>
            <w:tcBorders>
              <w:top w:val="single" w:sz="4" w:space="0" w:color="auto"/>
              <w:left w:val="single" w:sz="4" w:space="0" w:color="auto"/>
              <w:bottom w:val="single" w:sz="4" w:space="0" w:color="auto"/>
              <w:right w:val="single" w:sz="4" w:space="0" w:color="auto"/>
            </w:tcBorders>
            <w:shd w:val="pct25" w:color="auto" w:fill="FFFFFF"/>
          </w:tcPr>
          <w:p w:rsidR="008F32B2" w:rsidRDefault="008F32B2">
            <w:pPr>
              <w:spacing w:after="0" w:line="240" w:lineRule="auto"/>
              <w:ind w:right="-1475"/>
              <w:rPr>
                <w:rFonts w:ascii="Garamond" w:eastAsia="Times New Roman" w:hAnsi="Garamond" w:cs="Times New Roman"/>
                <w:sz w:val="24"/>
                <w:szCs w:val="24"/>
              </w:rPr>
            </w:pPr>
          </w:p>
        </w:tc>
        <w:tc>
          <w:tcPr>
            <w:tcW w:w="306" w:type="pct"/>
            <w:gridSpan w:val="2"/>
            <w:tcBorders>
              <w:top w:val="single" w:sz="4" w:space="0" w:color="auto"/>
              <w:left w:val="single" w:sz="4" w:space="0" w:color="auto"/>
              <w:bottom w:val="single" w:sz="4" w:space="0" w:color="auto"/>
              <w:right w:val="single" w:sz="4" w:space="0" w:color="auto"/>
            </w:tcBorders>
            <w:shd w:val="pct25" w:color="auto" w:fill="FFFFFF"/>
          </w:tcPr>
          <w:p w:rsidR="008F32B2" w:rsidRDefault="008F32B2">
            <w:pPr>
              <w:spacing w:after="0" w:line="240" w:lineRule="auto"/>
              <w:ind w:right="-1475"/>
              <w:rPr>
                <w:rFonts w:ascii="Garamond" w:eastAsia="Times New Roman" w:hAnsi="Garamond" w:cs="Times New Roman"/>
                <w:sz w:val="24"/>
                <w:szCs w:val="24"/>
              </w:rPr>
            </w:pPr>
          </w:p>
        </w:tc>
        <w:tc>
          <w:tcPr>
            <w:tcW w:w="298" w:type="pct"/>
            <w:tcBorders>
              <w:top w:val="single" w:sz="4" w:space="0" w:color="auto"/>
              <w:left w:val="single" w:sz="4" w:space="0" w:color="auto"/>
              <w:bottom w:val="single" w:sz="4" w:space="0" w:color="auto"/>
              <w:right w:val="single" w:sz="4" w:space="0" w:color="auto"/>
            </w:tcBorders>
            <w:shd w:val="pct25" w:color="auto" w:fill="FFFFFF"/>
          </w:tcPr>
          <w:p w:rsidR="008F32B2" w:rsidRDefault="008F32B2">
            <w:pPr>
              <w:spacing w:after="0" w:line="240" w:lineRule="auto"/>
              <w:ind w:right="-1475"/>
              <w:rPr>
                <w:rFonts w:ascii="Garamond" w:eastAsia="Times New Roman" w:hAnsi="Garamond" w:cs="Times New Roman"/>
                <w:sz w:val="24"/>
                <w:szCs w:val="24"/>
              </w:rPr>
            </w:pPr>
          </w:p>
        </w:tc>
        <w:tc>
          <w:tcPr>
            <w:tcW w:w="305" w:type="pct"/>
            <w:tcBorders>
              <w:top w:val="single" w:sz="4" w:space="0" w:color="auto"/>
              <w:left w:val="single" w:sz="4" w:space="0" w:color="auto"/>
              <w:bottom w:val="single" w:sz="4" w:space="0" w:color="auto"/>
              <w:right w:val="single" w:sz="4" w:space="0" w:color="auto"/>
            </w:tcBorders>
            <w:shd w:val="pct25" w:color="auto" w:fill="FFFFFF"/>
          </w:tcPr>
          <w:p w:rsidR="008F32B2" w:rsidRDefault="008F32B2">
            <w:pPr>
              <w:spacing w:after="0" w:line="240" w:lineRule="auto"/>
              <w:ind w:right="-1475"/>
              <w:rPr>
                <w:rFonts w:ascii="Garamond" w:eastAsia="Times New Roman" w:hAnsi="Garamond" w:cs="Times New Roman"/>
                <w:sz w:val="24"/>
                <w:szCs w:val="24"/>
              </w:rPr>
            </w:pPr>
          </w:p>
        </w:tc>
        <w:tc>
          <w:tcPr>
            <w:tcW w:w="290" w:type="pct"/>
            <w:tcBorders>
              <w:top w:val="single" w:sz="4" w:space="0" w:color="auto"/>
              <w:left w:val="single" w:sz="4" w:space="0" w:color="auto"/>
              <w:bottom w:val="single" w:sz="4" w:space="0" w:color="auto"/>
              <w:right w:val="single" w:sz="4" w:space="0" w:color="auto"/>
            </w:tcBorders>
            <w:shd w:val="pct25" w:color="auto" w:fill="FFFFFF"/>
          </w:tcPr>
          <w:p w:rsidR="008F32B2" w:rsidRDefault="008F32B2">
            <w:pPr>
              <w:spacing w:after="0" w:line="240" w:lineRule="auto"/>
              <w:ind w:right="-1475"/>
              <w:rPr>
                <w:rFonts w:ascii="Garamond" w:eastAsia="Times New Roman" w:hAnsi="Garamond" w:cs="Times New Roman"/>
                <w:sz w:val="24"/>
                <w:szCs w:val="24"/>
              </w:rPr>
            </w:pPr>
          </w:p>
        </w:tc>
        <w:tc>
          <w:tcPr>
            <w:tcW w:w="298" w:type="pct"/>
            <w:tcBorders>
              <w:top w:val="single" w:sz="4" w:space="0" w:color="auto"/>
              <w:left w:val="single" w:sz="4" w:space="0" w:color="auto"/>
              <w:bottom w:val="single" w:sz="4" w:space="0" w:color="auto"/>
              <w:right w:val="single" w:sz="4" w:space="0" w:color="auto"/>
            </w:tcBorders>
            <w:shd w:val="pct25" w:color="auto" w:fill="FFFFFF"/>
          </w:tcPr>
          <w:p w:rsidR="008F32B2" w:rsidRDefault="008F32B2">
            <w:pPr>
              <w:spacing w:after="0" w:line="240" w:lineRule="auto"/>
              <w:ind w:right="-1475"/>
              <w:rPr>
                <w:rFonts w:ascii="Garamond" w:eastAsia="Times New Roman" w:hAnsi="Garamond" w:cs="Times New Roman"/>
                <w:sz w:val="24"/>
                <w:szCs w:val="24"/>
              </w:rPr>
            </w:pPr>
          </w:p>
        </w:tc>
        <w:tc>
          <w:tcPr>
            <w:tcW w:w="262" w:type="pct"/>
            <w:tcBorders>
              <w:top w:val="single" w:sz="4" w:space="0" w:color="auto"/>
              <w:left w:val="single" w:sz="4" w:space="0" w:color="auto"/>
              <w:bottom w:val="single" w:sz="4" w:space="0" w:color="auto"/>
              <w:right w:val="single" w:sz="4" w:space="0" w:color="auto"/>
            </w:tcBorders>
            <w:shd w:val="pct25" w:color="auto" w:fill="FFFFFF"/>
          </w:tcPr>
          <w:p w:rsidR="008F32B2" w:rsidRDefault="008F32B2">
            <w:pPr>
              <w:spacing w:after="0" w:line="240" w:lineRule="auto"/>
              <w:ind w:right="-1475"/>
              <w:rPr>
                <w:rFonts w:ascii="Garamond" w:eastAsia="Times New Roman" w:hAnsi="Garamond" w:cs="Times New Roman"/>
                <w:sz w:val="24"/>
                <w:szCs w:val="24"/>
              </w:rPr>
            </w:pPr>
          </w:p>
        </w:tc>
      </w:tr>
      <w:tr w:rsidR="008F32B2" w:rsidTr="008F32B2">
        <w:trPr>
          <w:cantSplit/>
        </w:trPr>
        <w:tc>
          <w:tcPr>
            <w:tcW w:w="1152" w:type="pct"/>
            <w:tcBorders>
              <w:top w:val="single" w:sz="4" w:space="0" w:color="auto"/>
              <w:left w:val="single" w:sz="4" w:space="0" w:color="auto"/>
              <w:bottom w:val="single" w:sz="4" w:space="0" w:color="auto"/>
              <w:right w:val="single" w:sz="4" w:space="0" w:color="auto"/>
            </w:tcBorders>
            <w:hideMark/>
          </w:tcPr>
          <w:p w:rsidR="008F32B2" w:rsidRDefault="008F32B2">
            <w:pPr>
              <w:spacing w:after="0" w:line="240" w:lineRule="auto"/>
              <w:ind w:right="-108"/>
              <w:rPr>
                <w:rFonts w:ascii="Garamond" w:eastAsia="Times New Roman" w:hAnsi="Garamond" w:cs="Times New Roman"/>
                <w:sz w:val="24"/>
                <w:szCs w:val="24"/>
              </w:rPr>
            </w:pPr>
            <w:proofErr w:type="gramStart"/>
            <w:r>
              <w:rPr>
                <w:rFonts w:ascii="Garamond" w:eastAsia="Times New Roman" w:hAnsi="Garamond" w:cs="Times New Roman"/>
                <w:sz w:val="24"/>
                <w:szCs w:val="24"/>
              </w:rPr>
              <w:t>Préparation  Activité</w:t>
            </w:r>
            <w:proofErr w:type="gramEnd"/>
            <w:r>
              <w:rPr>
                <w:rFonts w:ascii="Garamond" w:eastAsia="Times New Roman" w:hAnsi="Garamond" w:cs="Times New Roman"/>
                <w:sz w:val="24"/>
                <w:szCs w:val="24"/>
              </w:rPr>
              <w:t xml:space="preserve"> 2 (titre)</w:t>
            </w:r>
          </w:p>
        </w:tc>
        <w:tc>
          <w:tcPr>
            <w:tcW w:w="545" w:type="pct"/>
            <w:tcBorders>
              <w:top w:val="single" w:sz="4" w:space="0" w:color="auto"/>
              <w:left w:val="single" w:sz="4" w:space="0" w:color="auto"/>
              <w:bottom w:val="single" w:sz="4" w:space="0" w:color="auto"/>
              <w:right w:val="single" w:sz="4" w:space="0" w:color="auto"/>
            </w:tcBorders>
          </w:tcPr>
          <w:p w:rsidR="008F32B2" w:rsidRDefault="008F32B2">
            <w:pPr>
              <w:spacing w:after="0" w:line="240" w:lineRule="auto"/>
              <w:ind w:right="-1475"/>
              <w:rPr>
                <w:rFonts w:ascii="Garamond" w:eastAsia="Times New Roman" w:hAnsi="Garamond" w:cs="Times New Roman"/>
                <w:sz w:val="24"/>
                <w:szCs w:val="24"/>
              </w:rPr>
            </w:pPr>
          </w:p>
        </w:tc>
        <w:tc>
          <w:tcPr>
            <w:tcW w:w="364" w:type="pct"/>
            <w:tcBorders>
              <w:top w:val="single" w:sz="4" w:space="0" w:color="auto"/>
              <w:left w:val="single" w:sz="4" w:space="0" w:color="auto"/>
              <w:bottom w:val="single" w:sz="4" w:space="0" w:color="auto"/>
              <w:right w:val="single" w:sz="4" w:space="0" w:color="auto"/>
            </w:tcBorders>
          </w:tcPr>
          <w:p w:rsidR="008F32B2" w:rsidRDefault="008F32B2">
            <w:pPr>
              <w:spacing w:after="0" w:line="240" w:lineRule="auto"/>
              <w:ind w:right="-1475"/>
              <w:rPr>
                <w:rFonts w:ascii="Garamond" w:eastAsia="Times New Roman" w:hAnsi="Garamond" w:cs="Times New Roman"/>
                <w:sz w:val="24"/>
                <w:szCs w:val="24"/>
              </w:rPr>
            </w:pPr>
          </w:p>
        </w:tc>
        <w:tc>
          <w:tcPr>
            <w:tcW w:w="273" w:type="pct"/>
            <w:tcBorders>
              <w:top w:val="single" w:sz="4" w:space="0" w:color="auto"/>
              <w:left w:val="single" w:sz="4" w:space="0" w:color="auto"/>
              <w:bottom w:val="single" w:sz="4" w:space="0" w:color="auto"/>
              <w:right w:val="single" w:sz="4" w:space="0" w:color="auto"/>
            </w:tcBorders>
          </w:tcPr>
          <w:p w:rsidR="008F32B2" w:rsidRDefault="008F32B2">
            <w:pPr>
              <w:spacing w:after="0" w:line="240" w:lineRule="auto"/>
              <w:ind w:right="-1475"/>
              <w:rPr>
                <w:rFonts w:ascii="Garamond" w:eastAsia="Times New Roman" w:hAnsi="Garamond" w:cs="Times New Roman"/>
                <w:sz w:val="24"/>
                <w:szCs w:val="24"/>
              </w:rPr>
            </w:pPr>
          </w:p>
        </w:tc>
        <w:tc>
          <w:tcPr>
            <w:tcW w:w="323" w:type="pct"/>
            <w:tcBorders>
              <w:top w:val="single" w:sz="4" w:space="0" w:color="auto"/>
              <w:left w:val="single" w:sz="4" w:space="0" w:color="auto"/>
              <w:bottom w:val="single" w:sz="4" w:space="0" w:color="auto"/>
              <w:right w:val="single" w:sz="4" w:space="0" w:color="auto"/>
            </w:tcBorders>
          </w:tcPr>
          <w:p w:rsidR="008F32B2" w:rsidRDefault="008F32B2">
            <w:pPr>
              <w:spacing w:after="0" w:line="240" w:lineRule="auto"/>
              <w:ind w:right="-1475"/>
              <w:rPr>
                <w:rFonts w:ascii="Garamond" w:eastAsia="Times New Roman" w:hAnsi="Garamond" w:cs="Times New Roman"/>
                <w:sz w:val="24"/>
                <w:szCs w:val="24"/>
              </w:rPr>
            </w:pPr>
          </w:p>
        </w:tc>
        <w:tc>
          <w:tcPr>
            <w:tcW w:w="298" w:type="pct"/>
            <w:tcBorders>
              <w:top w:val="single" w:sz="4" w:space="0" w:color="auto"/>
              <w:left w:val="single" w:sz="4" w:space="0" w:color="auto"/>
              <w:bottom w:val="single" w:sz="4" w:space="0" w:color="auto"/>
              <w:right w:val="single" w:sz="4" w:space="0" w:color="auto"/>
            </w:tcBorders>
          </w:tcPr>
          <w:p w:rsidR="008F32B2" w:rsidRDefault="008F32B2">
            <w:pPr>
              <w:spacing w:after="0" w:line="240" w:lineRule="auto"/>
              <w:ind w:right="-1475"/>
              <w:rPr>
                <w:rFonts w:ascii="Garamond" w:eastAsia="Times New Roman" w:hAnsi="Garamond" w:cs="Times New Roman"/>
                <w:sz w:val="24"/>
                <w:szCs w:val="24"/>
              </w:rPr>
            </w:pPr>
          </w:p>
        </w:tc>
        <w:tc>
          <w:tcPr>
            <w:tcW w:w="289" w:type="pct"/>
            <w:tcBorders>
              <w:top w:val="single" w:sz="4" w:space="0" w:color="auto"/>
              <w:left w:val="single" w:sz="4" w:space="0" w:color="auto"/>
              <w:bottom w:val="single" w:sz="4" w:space="0" w:color="auto"/>
              <w:right w:val="single" w:sz="4" w:space="0" w:color="auto"/>
            </w:tcBorders>
          </w:tcPr>
          <w:p w:rsidR="008F32B2" w:rsidRDefault="008F32B2">
            <w:pPr>
              <w:spacing w:after="0" w:line="240" w:lineRule="auto"/>
              <w:ind w:right="-1475"/>
              <w:rPr>
                <w:rFonts w:ascii="Garamond" w:eastAsia="Times New Roman" w:hAnsi="Garamond" w:cs="Times New Roman"/>
                <w:sz w:val="24"/>
                <w:szCs w:val="24"/>
              </w:rPr>
            </w:pPr>
          </w:p>
        </w:tc>
        <w:tc>
          <w:tcPr>
            <w:tcW w:w="306" w:type="pct"/>
            <w:gridSpan w:val="2"/>
            <w:tcBorders>
              <w:top w:val="single" w:sz="4" w:space="0" w:color="auto"/>
              <w:left w:val="single" w:sz="4" w:space="0" w:color="auto"/>
              <w:bottom w:val="single" w:sz="4" w:space="0" w:color="auto"/>
              <w:right w:val="single" w:sz="4" w:space="0" w:color="auto"/>
            </w:tcBorders>
          </w:tcPr>
          <w:p w:rsidR="008F32B2" w:rsidRDefault="008F32B2">
            <w:pPr>
              <w:spacing w:after="0" w:line="240" w:lineRule="auto"/>
              <w:ind w:right="-1475"/>
              <w:rPr>
                <w:rFonts w:ascii="Garamond" w:eastAsia="Times New Roman" w:hAnsi="Garamond" w:cs="Times New Roman"/>
                <w:sz w:val="24"/>
                <w:szCs w:val="24"/>
              </w:rPr>
            </w:pPr>
          </w:p>
        </w:tc>
        <w:tc>
          <w:tcPr>
            <w:tcW w:w="298" w:type="pct"/>
            <w:tcBorders>
              <w:top w:val="single" w:sz="4" w:space="0" w:color="auto"/>
              <w:left w:val="single" w:sz="4" w:space="0" w:color="auto"/>
              <w:bottom w:val="single" w:sz="4" w:space="0" w:color="auto"/>
              <w:right w:val="single" w:sz="4" w:space="0" w:color="auto"/>
            </w:tcBorders>
          </w:tcPr>
          <w:p w:rsidR="008F32B2" w:rsidRDefault="008F32B2">
            <w:pPr>
              <w:spacing w:after="0" w:line="240" w:lineRule="auto"/>
              <w:ind w:right="-1475"/>
              <w:rPr>
                <w:rFonts w:ascii="Garamond" w:eastAsia="Times New Roman" w:hAnsi="Garamond" w:cs="Times New Roman"/>
                <w:sz w:val="24"/>
                <w:szCs w:val="24"/>
              </w:rPr>
            </w:pPr>
          </w:p>
        </w:tc>
        <w:tc>
          <w:tcPr>
            <w:tcW w:w="305" w:type="pct"/>
            <w:tcBorders>
              <w:top w:val="single" w:sz="4" w:space="0" w:color="auto"/>
              <w:left w:val="single" w:sz="4" w:space="0" w:color="auto"/>
              <w:bottom w:val="single" w:sz="4" w:space="0" w:color="auto"/>
              <w:right w:val="single" w:sz="4" w:space="0" w:color="auto"/>
            </w:tcBorders>
          </w:tcPr>
          <w:p w:rsidR="008F32B2" w:rsidRDefault="008F32B2">
            <w:pPr>
              <w:spacing w:after="0" w:line="240" w:lineRule="auto"/>
              <w:ind w:right="-1475"/>
              <w:rPr>
                <w:rFonts w:ascii="Garamond" w:eastAsia="Times New Roman" w:hAnsi="Garamond" w:cs="Times New Roman"/>
                <w:sz w:val="24"/>
                <w:szCs w:val="24"/>
              </w:rPr>
            </w:pPr>
          </w:p>
        </w:tc>
        <w:tc>
          <w:tcPr>
            <w:tcW w:w="290" w:type="pct"/>
            <w:tcBorders>
              <w:top w:val="single" w:sz="4" w:space="0" w:color="auto"/>
              <w:left w:val="single" w:sz="4" w:space="0" w:color="auto"/>
              <w:bottom w:val="single" w:sz="4" w:space="0" w:color="auto"/>
              <w:right w:val="single" w:sz="4" w:space="0" w:color="auto"/>
            </w:tcBorders>
          </w:tcPr>
          <w:p w:rsidR="008F32B2" w:rsidRDefault="008F32B2">
            <w:pPr>
              <w:spacing w:after="0" w:line="240" w:lineRule="auto"/>
              <w:ind w:right="-1475"/>
              <w:rPr>
                <w:rFonts w:ascii="Garamond" w:eastAsia="Times New Roman" w:hAnsi="Garamond" w:cs="Times New Roman"/>
                <w:sz w:val="24"/>
                <w:szCs w:val="24"/>
              </w:rPr>
            </w:pPr>
          </w:p>
        </w:tc>
        <w:tc>
          <w:tcPr>
            <w:tcW w:w="298" w:type="pct"/>
            <w:tcBorders>
              <w:top w:val="single" w:sz="4" w:space="0" w:color="auto"/>
              <w:left w:val="single" w:sz="4" w:space="0" w:color="auto"/>
              <w:bottom w:val="single" w:sz="4" w:space="0" w:color="auto"/>
              <w:right w:val="single" w:sz="4" w:space="0" w:color="auto"/>
            </w:tcBorders>
            <w:shd w:val="pct25" w:color="auto" w:fill="FFFFFF"/>
          </w:tcPr>
          <w:p w:rsidR="008F32B2" w:rsidRDefault="008F32B2">
            <w:pPr>
              <w:spacing w:after="0" w:line="240" w:lineRule="auto"/>
              <w:ind w:right="-1475"/>
              <w:rPr>
                <w:rFonts w:ascii="Garamond" w:eastAsia="Times New Roman" w:hAnsi="Garamond" w:cs="Times New Roman"/>
                <w:sz w:val="24"/>
                <w:szCs w:val="24"/>
              </w:rPr>
            </w:pPr>
          </w:p>
        </w:tc>
        <w:tc>
          <w:tcPr>
            <w:tcW w:w="262" w:type="pct"/>
            <w:tcBorders>
              <w:top w:val="single" w:sz="4" w:space="0" w:color="auto"/>
              <w:left w:val="single" w:sz="4" w:space="0" w:color="auto"/>
              <w:bottom w:val="single" w:sz="4" w:space="0" w:color="auto"/>
              <w:right w:val="single" w:sz="4" w:space="0" w:color="auto"/>
            </w:tcBorders>
            <w:shd w:val="pct25" w:color="auto" w:fill="FFFFFF"/>
          </w:tcPr>
          <w:p w:rsidR="008F32B2" w:rsidRDefault="008F32B2">
            <w:pPr>
              <w:spacing w:after="0" w:line="240" w:lineRule="auto"/>
              <w:ind w:right="-1475"/>
              <w:rPr>
                <w:rFonts w:ascii="Garamond" w:eastAsia="Times New Roman" w:hAnsi="Garamond" w:cs="Times New Roman"/>
                <w:sz w:val="24"/>
                <w:szCs w:val="24"/>
              </w:rPr>
            </w:pPr>
          </w:p>
        </w:tc>
      </w:tr>
      <w:tr w:rsidR="008F32B2" w:rsidTr="008F32B2">
        <w:trPr>
          <w:cantSplit/>
        </w:trPr>
        <w:tc>
          <w:tcPr>
            <w:tcW w:w="1152" w:type="pct"/>
            <w:tcBorders>
              <w:top w:val="single" w:sz="4" w:space="0" w:color="auto"/>
              <w:left w:val="single" w:sz="4" w:space="0" w:color="auto"/>
              <w:bottom w:val="single" w:sz="4" w:space="0" w:color="auto"/>
              <w:right w:val="single" w:sz="4" w:space="0" w:color="auto"/>
            </w:tcBorders>
            <w:hideMark/>
          </w:tcPr>
          <w:p w:rsidR="008F32B2" w:rsidRDefault="008F32B2">
            <w:pPr>
              <w:spacing w:after="0" w:line="240" w:lineRule="auto"/>
              <w:ind w:right="-108"/>
              <w:rPr>
                <w:rFonts w:ascii="Garamond" w:eastAsia="Times New Roman" w:hAnsi="Garamond" w:cs="Times New Roman"/>
                <w:sz w:val="24"/>
                <w:szCs w:val="24"/>
              </w:rPr>
            </w:pPr>
            <w:r>
              <w:rPr>
                <w:rFonts w:ascii="Garamond" w:eastAsia="Times New Roman" w:hAnsi="Garamond" w:cs="Times New Roman"/>
                <w:sz w:val="24"/>
                <w:szCs w:val="24"/>
              </w:rPr>
              <w:t>etc.</w:t>
            </w:r>
          </w:p>
        </w:tc>
        <w:tc>
          <w:tcPr>
            <w:tcW w:w="545" w:type="pct"/>
            <w:tcBorders>
              <w:top w:val="single" w:sz="4" w:space="0" w:color="auto"/>
              <w:left w:val="single" w:sz="4" w:space="0" w:color="auto"/>
              <w:bottom w:val="single" w:sz="4" w:space="0" w:color="auto"/>
              <w:right w:val="single" w:sz="4" w:space="0" w:color="auto"/>
            </w:tcBorders>
          </w:tcPr>
          <w:p w:rsidR="008F32B2" w:rsidRDefault="008F32B2">
            <w:pPr>
              <w:spacing w:after="0" w:line="240" w:lineRule="auto"/>
              <w:ind w:right="-1475"/>
              <w:rPr>
                <w:rFonts w:ascii="Garamond" w:eastAsia="Times New Roman" w:hAnsi="Garamond" w:cs="Times New Roman"/>
                <w:sz w:val="24"/>
                <w:szCs w:val="24"/>
              </w:rPr>
            </w:pPr>
          </w:p>
        </w:tc>
        <w:tc>
          <w:tcPr>
            <w:tcW w:w="364" w:type="pct"/>
            <w:tcBorders>
              <w:top w:val="single" w:sz="4" w:space="0" w:color="auto"/>
              <w:left w:val="single" w:sz="4" w:space="0" w:color="auto"/>
              <w:bottom w:val="single" w:sz="4" w:space="0" w:color="auto"/>
              <w:right w:val="single" w:sz="4" w:space="0" w:color="auto"/>
            </w:tcBorders>
          </w:tcPr>
          <w:p w:rsidR="008F32B2" w:rsidRDefault="008F32B2">
            <w:pPr>
              <w:spacing w:after="0" w:line="240" w:lineRule="auto"/>
              <w:ind w:right="-1475"/>
              <w:rPr>
                <w:rFonts w:ascii="Garamond" w:eastAsia="Times New Roman" w:hAnsi="Garamond" w:cs="Times New Roman"/>
                <w:sz w:val="24"/>
                <w:szCs w:val="24"/>
              </w:rPr>
            </w:pPr>
          </w:p>
        </w:tc>
        <w:tc>
          <w:tcPr>
            <w:tcW w:w="273" w:type="pct"/>
            <w:tcBorders>
              <w:top w:val="single" w:sz="4" w:space="0" w:color="auto"/>
              <w:left w:val="single" w:sz="4" w:space="0" w:color="auto"/>
              <w:bottom w:val="single" w:sz="4" w:space="0" w:color="auto"/>
              <w:right w:val="single" w:sz="4" w:space="0" w:color="auto"/>
            </w:tcBorders>
          </w:tcPr>
          <w:p w:rsidR="008F32B2" w:rsidRDefault="008F32B2">
            <w:pPr>
              <w:spacing w:after="0" w:line="240" w:lineRule="auto"/>
              <w:ind w:right="-1475"/>
              <w:rPr>
                <w:rFonts w:ascii="Garamond" w:eastAsia="Times New Roman" w:hAnsi="Garamond" w:cs="Times New Roman"/>
                <w:sz w:val="24"/>
                <w:szCs w:val="24"/>
              </w:rPr>
            </w:pPr>
          </w:p>
        </w:tc>
        <w:tc>
          <w:tcPr>
            <w:tcW w:w="323" w:type="pct"/>
            <w:tcBorders>
              <w:top w:val="single" w:sz="4" w:space="0" w:color="auto"/>
              <w:left w:val="single" w:sz="4" w:space="0" w:color="auto"/>
              <w:bottom w:val="single" w:sz="4" w:space="0" w:color="auto"/>
              <w:right w:val="single" w:sz="4" w:space="0" w:color="auto"/>
            </w:tcBorders>
          </w:tcPr>
          <w:p w:rsidR="008F32B2" w:rsidRDefault="008F32B2">
            <w:pPr>
              <w:spacing w:after="0" w:line="240" w:lineRule="auto"/>
              <w:ind w:right="-1475"/>
              <w:rPr>
                <w:rFonts w:ascii="Garamond" w:eastAsia="Times New Roman" w:hAnsi="Garamond" w:cs="Times New Roman"/>
                <w:sz w:val="24"/>
                <w:szCs w:val="24"/>
              </w:rPr>
            </w:pPr>
          </w:p>
        </w:tc>
        <w:tc>
          <w:tcPr>
            <w:tcW w:w="298" w:type="pct"/>
            <w:tcBorders>
              <w:top w:val="single" w:sz="4" w:space="0" w:color="auto"/>
              <w:left w:val="single" w:sz="4" w:space="0" w:color="auto"/>
              <w:bottom w:val="single" w:sz="4" w:space="0" w:color="auto"/>
              <w:right w:val="single" w:sz="4" w:space="0" w:color="auto"/>
            </w:tcBorders>
          </w:tcPr>
          <w:p w:rsidR="008F32B2" w:rsidRDefault="008F32B2">
            <w:pPr>
              <w:spacing w:after="0" w:line="240" w:lineRule="auto"/>
              <w:ind w:right="-1475"/>
              <w:rPr>
                <w:rFonts w:ascii="Garamond" w:eastAsia="Times New Roman" w:hAnsi="Garamond" w:cs="Times New Roman"/>
                <w:sz w:val="24"/>
                <w:szCs w:val="24"/>
              </w:rPr>
            </w:pPr>
          </w:p>
        </w:tc>
        <w:tc>
          <w:tcPr>
            <w:tcW w:w="289" w:type="pct"/>
            <w:tcBorders>
              <w:top w:val="single" w:sz="4" w:space="0" w:color="auto"/>
              <w:left w:val="single" w:sz="4" w:space="0" w:color="auto"/>
              <w:bottom w:val="single" w:sz="4" w:space="0" w:color="auto"/>
              <w:right w:val="single" w:sz="4" w:space="0" w:color="auto"/>
            </w:tcBorders>
          </w:tcPr>
          <w:p w:rsidR="008F32B2" w:rsidRDefault="008F32B2">
            <w:pPr>
              <w:spacing w:after="0" w:line="240" w:lineRule="auto"/>
              <w:ind w:right="-1475"/>
              <w:rPr>
                <w:rFonts w:ascii="Garamond" w:eastAsia="Times New Roman" w:hAnsi="Garamond" w:cs="Times New Roman"/>
                <w:sz w:val="24"/>
                <w:szCs w:val="24"/>
              </w:rPr>
            </w:pPr>
          </w:p>
        </w:tc>
        <w:tc>
          <w:tcPr>
            <w:tcW w:w="306" w:type="pct"/>
            <w:gridSpan w:val="2"/>
            <w:tcBorders>
              <w:top w:val="single" w:sz="4" w:space="0" w:color="auto"/>
              <w:left w:val="single" w:sz="4" w:space="0" w:color="auto"/>
              <w:bottom w:val="single" w:sz="4" w:space="0" w:color="auto"/>
              <w:right w:val="single" w:sz="4" w:space="0" w:color="auto"/>
            </w:tcBorders>
          </w:tcPr>
          <w:p w:rsidR="008F32B2" w:rsidRDefault="008F32B2">
            <w:pPr>
              <w:spacing w:after="0" w:line="240" w:lineRule="auto"/>
              <w:ind w:right="-1475"/>
              <w:rPr>
                <w:rFonts w:ascii="Garamond" w:eastAsia="Times New Roman" w:hAnsi="Garamond" w:cs="Times New Roman"/>
                <w:sz w:val="24"/>
                <w:szCs w:val="24"/>
              </w:rPr>
            </w:pPr>
          </w:p>
        </w:tc>
        <w:tc>
          <w:tcPr>
            <w:tcW w:w="298" w:type="pct"/>
            <w:tcBorders>
              <w:top w:val="single" w:sz="4" w:space="0" w:color="auto"/>
              <w:left w:val="single" w:sz="4" w:space="0" w:color="auto"/>
              <w:bottom w:val="single" w:sz="4" w:space="0" w:color="auto"/>
              <w:right w:val="single" w:sz="4" w:space="0" w:color="auto"/>
            </w:tcBorders>
          </w:tcPr>
          <w:p w:rsidR="008F32B2" w:rsidRDefault="008F32B2">
            <w:pPr>
              <w:spacing w:after="0" w:line="240" w:lineRule="auto"/>
              <w:ind w:right="-1475"/>
              <w:rPr>
                <w:rFonts w:ascii="Garamond" w:eastAsia="Times New Roman" w:hAnsi="Garamond" w:cs="Times New Roman"/>
                <w:sz w:val="24"/>
                <w:szCs w:val="24"/>
              </w:rPr>
            </w:pPr>
          </w:p>
        </w:tc>
        <w:tc>
          <w:tcPr>
            <w:tcW w:w="305" w:type="pct"/>
            <w:tcBorders>
              <w:top w:val="single" w:sz="4" w:space="0" w:color="auto"/>
              <w:left w:val="single" w:sz="4" w:space="0" w:color="auto"/>
              <w:bottom w:val="single" w:sz="4" w:space="0" w:color="auto"/>
              <w:right w:val="single" w:sz="4" w:space="0" w:color="auto"/>
            </w:tcBorders>
          </w:tcPr>
          <w:p w:rsidR="008F32B2" w:rsidRDefault="008F32B2">
            <w:pPr>
              <w:spacing w:after="0" w:line="240" w:lineRule="auto"/>
              <w:ind w:right="-1475"/>
              <w:rPr>
                <w:rFonts w:ascii="Garamond" w:eastAsia="Times New Roman" w:hAnsi="Garamond" w:cs="Times New Roman"/>
                <w:sz w:val="24"/>
                <w:szCs w:val="24"/>
              </w:rPr>
            </w:pPr>
          </w:p>
        </w:tc>
        <w:tc>
          <w:tcPr>
            <w:tcW w:w="290" w:type="pct"/>
            <w:tcBorders>
              <w:top w:val="single" w:sz="4" w:space="0" w:color="auto"/>
              <w:left w:val="single" w:sz="4" w:space="0" w:color="auto"/>
              <w:bottom w:val="single" w:sz="4" w:space="0" w:color="auto"/>
              <w:right w:val="single" w:sz="4" w:space="0" w:color="auto"/>
            </w:tcBorders>
          </w:tcPr>
          <w:p w:rsidR="008F32B2" w:rsidRDefault="008F32B2">
            <w:pPr>
              <w:spacing w:after="0" w:line="240" w:lineRule="auto"/>
              <w:ind w:right="-1475"/>
              <w:rPr>
                <w:rFonts w:ascii="Garamond" w:eastAsia="Times New Roman" w:hAnsi="Garamond" w:cs="Times New Roman"/>
                <w:sz w:val="24"/>
                <w:szCs w:val="24"/>
              </w:rPr>
            </w:pPr>
          </w:p>
        </w:tc>
        <w:tc>
          <w:tcPr>
            <w:tcW w:w="298" w:type="pct"/>
            <w:tcBorders>
              <w:top w:val="single" w:sz="4" w:space="0" w:color="auto"/>
              <w:left w:val="single" w:sz="4" w:space="0" w:color="auto"/>
              <w:bottom w:val="single" w:sz="4" w:space="0" w:color="auto"/>
              <w:right w:val="single" w:sz="4" w:space="0" w:color="auto"/>
            </w:tcBorders>
          </w:tcPr>
          <w:p w:rsidR="008F32B2" w:rsidRDefault="008F32B2">
            <w:pPr>
              <w:spacing w:after="0" w:line="240" w:lineRule="auto"/>
              <w:ind w:right="-1475"/>
              <w:rPr>
                <w:rFonts w:ascii="Garamond" w:eastAsia="Times New Roman" w:hAnsi="Garamond" w:cs="Times New Roman"/>
                <w:sz w:val="24"/>
                <w:szCs w:val="24"/>
              </w:rPr>
            </w:pPr>
          </w:p>
        </w:tc>
        <w:tc>
          <w:tcPr>
            <w:tcW w:w="262" w:type="pct"/>
            <w:tcBorders>
              <w:top w:val="single" w:sz="4" w:space="0" w:color="auto"/>
              <w:left w:val="single" w:sz="4" w:space="0" w:color="auto"/>
              <w:bottom w:val="single" w:sz="4" w:space="0" w:color="auto"/>
              <w:right w:val="single" w:sz="4" w:space="0" w:color="auto"/>
            </w:tcBorders>
          </w:tcPr>
          <w:p w:rsidR="008F32B2" w:rsidRDefault="008F32B2">
            <w:pPr>
              <w:spacing w:after="0" w:line="240" w:lineRule="auto"/>
              <w:ind w:right="-1475"/>
              <w:rPr>
                <w:rFonts w:ascii="Garamond" w:eastAsia="Times New Roman" w:hAnsi="Garamond" w:cs="Times New Roman"/>
                <w:sz w:val="24"/>
                <w:szCs w:val="24"/>
              </w:rPr>
            </w:pPr>
          </w:p>
        </w:tc>
      </w:tr>
      <w:tr w:rsidR="008F32B2" w:rsidTr="008F32B2">
        <w:trPr>
          <w:cantSplit/>
        </w:trPr>
        <w:tc>
          <w:tcPr>
            <w:tcW w:w="1152" w:type="pct"/>
            <w:tcBorders>
              <w:top w:val="single" w:sz="4" w:space="0" w:color="auto"/>
              <w:left w:val="single" w:sz="4" w:space="0" w:color="auto"/>
              <w:bottom w:val="single" w:sz="4" w:space="0" w:color="auto"/>
              <w:right w:val="single" w:sz="4" w:space="0" w:color="auto"/>
            </w:tcBorders>
          </w:tcPr>
          <w:p w:rsidR="008F32B2" w:rsidRDefault="008F32B2">
            <w:pPr>
              <w:spacing w:after="0" w:line="240" w:lineRule="auto"/>
              <w:ind w:right="-108"/>
              <w:rPr>
                <w:rFonts w:ascii="Garamond" w:eastAsia="Times New Roman" w:hAnsi="Garamond" w:cs="Times New Roman"/>
                <w:sz w:val="24"/>
                <w:szCs w:val="24"/>
              </w:rPr>
            </w:pPr>
          </w:p>
        </w:tc>
        <w:tc>
          <w:tcPr>
            <w:tcW w:w="545" w:type="pct"/>
            <w:tcBorders>
              <w:top w:val="single" w:sz="4" w:space="0" w:color="auto"/>
              <w:left w:val="single" w:sz="4" w:space="0" w:color="auto"/>
              <w:bottom w:val="single" w:sz="4" w:space="0" w:color="auto"/>
              <w:right w:val="single" w:sz="4" w:space="0" w:color="auto"/>
            </w:tcBorders>
          </w:tcPr>
          <w:p w:rsidR="008F32B2" w:rsidRDefault="008F32B2">
            <w:pPr>
              <w:spacing w:after="0" w:line="240" w:lineRule="auto"/>
              <w:ind w:right="-1475"/>
              <w:rPr>
                <w:rFonts w:ascii="Garamond" w:eastAsia="Times New Roman" w:hAnsi="Garamond" w:cs="Times New Roman"/>
                <w:sz w:val="24"/>
                <w:szCs w:val="24"/>
              </w:rPr>
            </w:pPr>
          </w:p>
        </w:tc>
        <w:tc>
          <w:tcPr>
            <w:tcW w:w="364" w:type="pct"/>
            <w:tcBorders>
              <w:top w:val="single" w:sz="4" w:space="0" w:color="auto"/>
              <w:left w:val="single" w:sz="4" w:space="0" w:color="auto"/>
              <w:bottom w:val="single" w:sz="4" w:space="0" w:color="auto"/>
              <w:right w:val="single" w:sz="4" w:space="0" w:color="auto"/>
            </w:tcBorders>
          </w:tcPr>
          <w:p w:rsidR="008F32B2" w:rsidRDefault="008F32B2">
            <w:pPr>
              <w:spacing w:after="0" w:line="240" w:lineRule="auto"/>
              <w:ind w:right="-1475"/>
              <w:rPr>
                <w:rFonts w:ascii="Garamond" w:eastAsia="Times New Roman" w:hAnsi="Garamond" w:cs="Times New Roman"/>
                <w:sz w:val="24"/>
                <w:szCs w:val="24"/>
              </w:rPr>
            </w:pPr>
          </w:p>
        </w:tc>
        <w:tc>
          <w:tcPr>
            <w:tcW w:w="273" w:type="pct"/>
            <w:tcBorders>
              <w:top w:val="single" w:sz="4" w:space="0" w:color="auto"/>
              <w:left w:val="single" w:sz="4" w:space="0" w:color="auto"/>
              <w:bottom w:val="single" w:sz="4" w:space="0" w:color="auto"/>
              <w:right w:val="single" w:sz="4" w:space="0" w:color="auto"/>
            </w:tcBorders>
          </w:tcPr>
          <w:p w:rsidR="008F32B2" w:rsidRDefault="008F32B2">
            <w:pPr>
              <w:spacing w:after="0" w:line="240" w:lineRule="auto"/>
              <w:ind w:right="-1475"/>
              <w:rPr>
                <w:rFonts w:ascii="Garamond" w:eastAsia="Times New Roman" w:hAnsi="Garamond" w:cs="Times New Roman"/>
                <w:sz w:val="24"/>
                <w:szCs w:val="24"/>
              </w:rPr>
            </w:pPr>
          </w:p>
        </w:tc>
        <w:tc>
          <w:tcPr>
            <w:tcW w:w="323" w:type="pct"/>
            <w:tcBorders>
              <w:top w:val="single" w:sz="4" w:space="0" w:color="auto"/>
              <w:left w:val="single" w:sz="4" w:space="0" w:color="auto"/>
              <w:bottom w:val="single" w:sz="4" w:space="0" w:color="auto"/>
              <w:right w:val="single" w:sz="4" w:space="0" w:color="auto"/>
            </w:tcBorders>
          </w:tcPr>
          <w:p w:rsidR="008F32B2" w:rsidRDefault="008F32B2">
            <w:pPr>
              <w:spacing w:after="0" w:line="240" w:lineRule="auto"/>
              <w:ind w:right="-1475"/>
              <w:rPr>
                <w:rFonts w:ascii="Garamond" w:eastAsia="Times New Roman" w:hAnsi="Garamond" w:cs="Times New Roman"/>
                <w:sz w:val="24"/>
                <w:szCs w:val="24"/>
              </w:rPr>
            </w:pPr>
          </w:p>
        </w:tc>
        <w:tc>
          <w:tcPr>
            <w:tcW w:w="298" w:type="pct"/>
            <w:tcBorders>
              <w:top w:val="single" w:sz="4" w:space="0" w:color="auto"/>
              <w:left w:val="single" w:sz="4" w:space="0" w:color="auto"/>
              <w:bottom w:val="single" w:sz="4" w:space="0" w:color="auto"/>
              <w:right w:val="single" w:sz="4" w:space="0" w:color="auto"/>
            </w:tcBorders>
          </w:tcPr>
          <w:p w:rsidR="008F32B2" w:rsidRDefault="008F32B2">
            <w:pPr>
              <w:spacing w:after="0" w:line="240" w:lineRule="auto"/>
              <w:ind w:right="-1475"/>
              <w:rPr>
                <w:rFonts w:ascii="Garamond" w:eastAsia="Times New Roman" w:hAnsi="Garamond" w:cs="Times New Roman"/>
                <w:sz w:val="24"/>
                <w:szCs w:val="24"/>
              </w:rPr>
            </w:pPr>
          </w:p>
        </w:tc>
        <w:tc>
          <w:tcPr>
            <w:tcW w:w="289" w:type="pct"/>
            <w:tcBorders>
              <w:top w:val="single" w:sz="4" w:space="0" w:color="auto"/>
              <w:left w:val="single" w:sz="4" w:space="0" w:color="auto"/>
              <w:bottom w:val="single" w:sz="4" w:space="0" w:color="auto"/>
              <w:right w:val="single" w:sz="4" w:space="0" w:color="auto"/>
            </w:tcBorders>
          </w:tcPr>
          <w:p w:rsidR="008F32B2" w:rsidRDefault="008F32B2">
            <w:pPr>
              <w:spacing w:after="0" w:line="240" w:lineRule="auto"/>
              <w:ind w:right="-1475"/>
              <w:rPr>
                <w:rFonts w:ascii="Garamond" w:eastAsia="Times New Roman" w:hAnsi="Garamond" w:cs="Times New Roman"/>
                <w:sz w:val="24"/>
                <w:szCs w:val="24"/>
              </w:rPr>
            </w:pPr>
          </w:p>
        </w:tc>
        <w:tc>
          <w:tcPr>
            <w:tcW w:w="306" w:type="pct"/>
            <w:gridSpan w:val="2"/>
            <w:tcBorders>
              <w:top w:val="single" w:sz="4" w:space="0" w:color="auto"/>
              <w:left w:val="single" w:sz="4" w:space="0" w:color="auto"/>
              <w:bottom w:val="single" w:sz="4" w:space="0" w:color="auto"/>
              <w:right w:val="single" w:sz="4" w:space="0" w:color="auto"/>
            </w:tcBorders>
          </w:tcPr>
          <w:p w:rsidR="008F32B2" w:rsidRDefault="008F32B2">
            <w:pPr>
              <w:spacing w:after="0" w:line="240" w:lineRule="auto"/>
              <w:ind w:right="-1475"/>
              <w:rPr>
                <w:rFonts w:ascii="Garamond" w:eastAsia="Times New Roman" w:hAnsi="Garamond" w:cs="Times New Roman"/>
                <w:sz w:val="24"/>
                <w:szCs w:val="24"/>
              </w:rPr>
            </w:pPr>
          </w:p>
        </w:tc>
        <w:tc>
          <w:tcPr>
            <w:tcW w:w="298" w:type="pct"/>
            <w:tcBorders>
              <w:top w:val="single" w:sz="4" w:space="0" w:color="auto"/>
              <w:left w:val="single" w:sz="4" w:space="0" w:color="auto"/>
              <w:bottom w:val="single" w:sz="4" w:space="0" w:color="auto"/>
              <w:right w:val="single" w:sz="4" w:space="0" w:color="auto"/>
            </w:tcBorders>
          </w:tcPr>
          <w:p w:rsidR="008F32B2" w:rsidRDefault="008F32B2">
            <w:pPr>
              <w:spacing w:after="0" w:line="240" w:lineRule="auto"/>
              <w:ind w:right="-1475"/>
              <w:rPr>
                <w:rFonts w:ascii="Garamond" w:eastAsia="Times New Roman" w:hAnsi="Garamond" w:cs="Times New Roman"/>
                <w:sz w:val="24"/>
                <w:szCs w:val="24"/>
              </w:rPr>
            </w:pPr>
          </w:p>
        </w:tc>
        <w:tc>
          <w:tcPr>
            <w:tcW w:w="305" w:type="pct"/>
            <w:tcBorders>
              <w:top w:val="single" w:sz="4" w:space="0" w:color="auto"/>
              <w:left w:val="single" w:sz="4" w:space="0" w:color="auto"/>
              <w:bottom w:val="single" w:sz="4" w:space="0" w:color="auto"/>
              <w:right w:val="single" w:sz="4" w:space="0" w:color="auto"/>
            </w:tcBorders>
          </w:tcPr>
          <w:p w:rsidR="008F32B2" w:rsidRDefault="008F32B2">
            <w:pPr>
              <w:spacing w:after="0" w:line="240" w:lineRule="auto"/>
              <w:ind w:right="-1475"/>
              <w:rPr>
                <w:rFonts w:ascii="Garamond" w:eastAsia="Times New Roman" w:hAnsi="Garamond" w:cs="Times New Roman"/>
                <w:sz w:val="24"/>
                <w:szCs w:val="24"/>
              </w:rPr>
            </w:pPr>
          </w:p>
        </w:tc>
        <w:tc>
          <w:tcPr>
            <w:tcW w:w="290" w:type="pct"/>
            <w:tcBorders>
              <w:top w:val="single" w:sz="4" w:space="0" w:color="auto"/>
              <w:left w:val="single" w:sz="4" w:space="0" w:color="auto"/>
              <w:bottom w:val="single" w:sz="4" w:space="0" w:color="auto"/>
              <w:right w:val="single" w:sz="4" w:space="0" w:color="auto"/>
            </w:tcBorders>
          </w:tcPr>
          <w:p w:rsidR="008F32B2" w:rsidRDefault="008F32B2">
            <w:pPr>
              <w:spacing w:after="0" w:line="240" w:lineRule="auto"/>
              <w:ind w:right="-1475"/>
              <w:rPr>
                <w:rFonts w:ascii="Garamond" w:eastAsia="Times New Roman" w:hAnsi="Garamond" w:cs="Times New Roman"/>
                <w:sz w:val="24"/>
                <w:szCs w:val="24"/>
              </w:rPr>
            </w:pPr>
          </w:p>
        </w:tc>
        <w:tc>
          <w:tcPr>
            <w:tcW w:w="298" w:type="pct"/>
            <w:tcBorders>
              <w:top w:val="single" w:sz="4" w:space="0" w:color="auto"/>
              <w:left w:val="single" w:sz="4" w:space="0" w:color="auto"/>
              <w:bottom w:val="single" w:sz="4" w:space="0" w:color="auto"/>
              <w:right w:val="single" w:sz="4" w:space="0" w:color="auto"/>
            </w:tcBorders>
          </w:tcPr>
          <w:p w:rsidR="008F32B2" w:rsidRDefault="008F32B2">
            <w:pPr>
              <w:spacing w:after="0" w:line="240" w:lineRule="auto"/>
              <w:ind w:right="-1475"/>
              <w:rPr>
                <w:rFonts w:ascii="Garamond" w:eastAsia="Times New Roman" w:hAnsi="Garamond" w:cs="Times New Roman"/>
                <w:sz w:val="24"/>
                <w:szCs w:val="24"/>
              </w:rPr>
            </w:pPr>
          </w:p>
        </w:tc>
        <w:tc>
          <w:tcPr>
            <w:tcW w:w="262" w:type="pct"/>
            <w:tcBorders>
              <w:top w:val="single" w:sz="4" w:space="0" w:color="auto"/>
              <w:left w:val="single" w:sz="4" w:space="0" w:color="auto"/>
              <w:bottom w:val="single" w:sz="4" w:space="0" w:color="auto"/>
              <w:right w:val="single" w:sz="4" w:space="0" w:color="auto"/>
            </w:tcBorders>
          </w:tcPr>
          <w:p w:rsidR="008F32B2" w:rsidRDefault="008F32B2">
            <w:pPr>
              <w:spacing w:after="0" w:line="240" w:lineRule="auto"/>
              <w:ind w:right="-1475"/>
              <w:rPr>
                <w:rFonts w:ascii="Garamond" w:eastAsia="Times New Roman" w:hAnsi="Garamond" w:cs="Times New Roman"/>
                <w:sz w:val="24"/>
                <w:szCs w:val="24"/>
              </w:rPr>
            </w:pPr>
          </w:p>
        </w:tc>
      </w:tr>
      <w:tr w:rsidR="008F32B2" w:rsidTr="008F32B2">
        <w:trPr>
          <w:cantSplit/>
        </w:trPr>
        <w:tc>
          <w:tcPr>
            <w:tcW w:w="1152" w:type="pct"/>
            <w:tcBorders>
              <w:top w:val="single" w:sz="4" w:space="0" w:color="auto"/>
              <w:left w:val="single" w:sz="4" w:space="0" w:color="auto"/>
              <w:bottom w:val="single" w:sz="4" w:space="0" w:color="auto"/>
              <w:right w:val="single" w:sz="4" w:space="0" w:color="auto"/>
            </w:tcBorders>
          </w:tcPr>
          <w:p w:rsidR="008F32B2" w:rsidRDefault="008F32B2">
            <w:pPr>
              <w:spacing w:after="0" w:line="240" w:lineRule="auto"/>
              <w:ind w:right="-108"/>
              <w:rPr>
                <w:rFonts w:ascii="Garamond" w:eastAsia="Times New Roman" w:hAnsi="Garamond" w:cs="Times New Roman"/>
                <w:sz w:val="24"/>
                <w:szCs w:val="24"/>
              </w:rPr>
            </w:pPr>
          </w:p>
        </w:tc>
        <w:tc>
          <w:tcPr>
            <w:tcW w:w="545" w:type="pct"/>
            <w:tcBorders>
              <w:top w:val="single" w:sz="4" w:space="0" w:color="auto"/>
              <w:left w:val="single" w:sz="4" w:space="0" w:color="auto"/>
              <w:bottom w:val="single" w:sz="4" w:space="0" w:color="auto"/>
              <w:right w:val="single" w:sz="4" w:space="0" w:color="auto"/>
            </w:tcBorders>
          </w:tcPr>
          <w:p w:rsidR="008F32B2" w:rsidRDefault="008F32B2">
            <w:pPr>
              <w:spacing w:after="0" w:line="240" w:lineRule="auto"/>
              <w:ind w:right="-1475"/>
              <w:rPr>
                <w:rFonts w:ascii="Garamond" w:eastAsia="Times New Roman" w:hAnsi="Garamond" w:cs="Times New Roman"/>
                <w:sz w:val="24"/>
                <w:szCs w:val="24"/>
              </w:rPr>
            </w:pPr>
          </w:p>
        </w:tc>
        <w:tc>
          <w:tcPr>
            <w:tcW w:w="364" w:type="pct"/>
            <w:tcBorders>
              <w:top w:val="single" w:sz="4" w:space="0" w:color="auto"/>
              <w:left w:val="single" w:sz="4" w:space="0" w:color="auto"/>
              <w:bottom w:val="single" w:sz="4" w:space="0" w:color="auto"/>
              <w:right w:val="single" w:sz="4" w:space="0" w:color="auto"/>
            </w:tcBorders>
          </w:tcPr>
          <w:p w:rsidR="008F32B2" w:rsidRDefault="008F32B2">
            <w:pPr>
              <w:spacing w:after="0" w:line="240" w:lineRule="auto"/>
              <w:ind w:right="-1475"/>
              <w:rPr>
                <w:rFonts w:ascii="Garamond" w:eastAsia="Times New Roman" w:hAnsi="Garamond" w:cs="Times New Roman"/>
                <w:sz w:val="24"/>
                <w:szCs w:val="24"/>
              </w:rPr>
            </w:pPr>
          </w:p>
        </w:tc>
        <w:tc>
          <w:tcPr>
            <w:tcW w:w="273" w:type="pct"/>
            <w:tcBorders>
              <w:top w:val="single" w:sz="4" w:space="0" w:color="auto"/>
              <w:left w:val="single" w:sz="4" w:space="0" w:color="auto"/>
              <w:bottom w:val="single" w:sz="4" w:space="0" w:color="auto"/>
              <w:right w:val="single" w:sz="4" w:space="0" w:color="auto"/>
            </w:tcBorders>
          </w:tcPr>
          <w:p w:rsidR="008F32B2" w:rsidRDefault="008F32B2">
            <w:pPr>
              <w:spacing w:after="0" w:line="240" w:lineRule="auto"/>
              <w:ind w:right="-1475"/>
              <w:rPr>
                <w:rFonts w:ascii="Garamond" w:eastAsia="Times New Roman" w:hAnsi="Garamond" w:cs="Times New Roman"/>
                <w:sz w:val="24"/>
                <w:szCs w:val="24"/>
              </w:rPr>
            </w:pPr>
          </w:p>
        </w:tc>
        <w:tc>
          <w:tcPr>
            <w:tcW w:w="323" w:type="pct"/>
            <w:tcBorders>
              <w:top w:val="single" w:sz="4" w:space="0" w:color="auto"/>
              <w:left w:val="single" w:sz="4" w:space="0" w:color="auto"/>
              <w:bottom w:val="single" w:sz="4" w:space="0" w:color="auto"/>
              <w:right w:val="single" w:sz="4" w:space="0" w:color="auto"/>
            </w:tcBorders>
          </w:tcPr>
          <w:p w:rsidR="008F32B2" w:rsidRDefault="008F32B2">
            <w:pPr>
              <w:spacing w:after="0" w:line="240" w:lineRule="auto"/>
              <w:ind w:right="-1475"/>
              <w:rPr>
                <w:rFonts w:ascii="Garamond" w:eastAsia="Times New Roman" w:hAnsi="Garamond" w:cs="Times New Roman"/>
                <w:sz w:val="24"/>
                <w:szCs w:val="24"/>
              </w:rPr>
            </w:pPr>
          </w:p>
        </w:tc>
        <w:tc>
          <w:tcPr>
            <w:tcW w:w="298" w:type="pct"/>
            <w:tcBorders>
              <w:top w:val="single" w:sz="4" w:space="0" w:color="auto"/>
              <w:left w:val="single" w:sz="4" w:space="0" w:color="auto"/>
              <w:bottom w:val="single" w:sz="4" w:space="0" w:color="auto"/>
              <w:right w:val="single" w:sz="4" w:space="0" w:color="auto"/>
            </w:tcBorders>
          </w:tcPr>
          <w:p w:rsidR="008F32B2" w:rsidRDefault="008F32B2">
            <w:pPr>
              <w:spacing w:after="0" w:line="240" w:lineRule="auto"/>
              <w:ind w:right="-1475"/>
              <w:rPr>
                <w:rFonts w:ascii="Garamond" w:eastAsia="Times New Roman" w:hAnsi="Garamond" w:cs="Times New Roman"/>
                <w:sz w:val="24"/>
                <w:szCs w:val="24"/>
              </w:rPr>
            </w:pPr>
          </w:p>
        </w:tc>
        <w:tc>
          <w:tcPr>
            <w:tcW w:w="289" w:type="pct"/>
            <w:tcBorders>
              <w:top w:val="single" w:sz="4" w:space="0" w:color="auto"/>
              <w:left w:val="single" w:sz="4" w:space="0" w:color="auto"/>
              <w:bottom w:val="single" w:sz="4" w:space="0" w:color="auto"/>
              <w:right w:val="single" w:sz="4" w:space="0" w:color="auto"/>
            </w:tcBorders>
          </w:tcPr>
          <w:p w:rsidR="008F32B2" w:rsidRDefault="008F32B2">
            <w:pPr>
              <w:spacing w:after="0" w:line="240" w:lineRule="auto"/>
              <w:ind w:right="-1475"/>
              <w:rPr>
                <w:rFonts w:ascii="Garamond" w:eastAsia="Times New Roman" w:hAnsi="Garamond" w:cs="Times New Roman"/>
                <w:sz w:val="24"/>
                <w:szCs w:val="24"/>
              </w:rPr>
            </w:pPr>
          </w:p>
        </w:tc>
        <w:tc>
          <w:tcPr>
            <w:tcW w:w="306" w:type="pct"/>
            <w:gridSpan w:val="2"/>
            <w:tcBorders>
              <w:top w:val="single" w:sz="4" w:space="0" w:color="auto"/>
              <w:left w:val="single" w:sz="4" w:space="0" w:color="auto"/>
              <w:bottom w:val="single" w:sz="4" w:space="0" w:color="auto"/>
              <w:right w:val="single" w:sz="4" w:space="0" w:color="auto"/>
            </w:tcBorders>
          </w:tcPr>
          <w:p w:rsidR="008F32B2" w:rsidRDefault="008F32B2">
            <w:pPr>
              <w:spacing w:after="0" w:line="240" w:lineRule="auto"/>
              <w:ind w:right="-1475"/>
              <w:rPr>
                <w:rFonts w:ascii="Garamond" w:eastAsia="Times New Roman" w:hAnsi="Garamond" w:cs="Times New Roman"/>
                <w:sz w:val="24"/>
                <w:szCs w:val="24"/>
              </w:rPr>
            </w:pPr>
          </w:p>
        </w:tc>
        <w:tc>
          <w:tcPr>
            <w:tcW w:w="298" w:type="pct"/>
            <w:tcBorders>
              <w:top w:val="single" w:sz="4" w:space="0" w:color="auto"/>
              <w:left w:val="single" w:sz="4" w:space="0" w:color="auto"/>
              <w:bottom w:val="single" w:sz="4" w:space="0" w:color="auto"/>
              <w:right w:val="single" w:sz="4" w:space="0" w:color="auto"/>
            </w:tcBorders>
          </w:tcPr>
          <w:p w:rsidR="008F32B2" w:rsidRDefault="008F32B2">
            <w:pPr>
              <w:spacing w:after="0" w:line="240" w:lineRule="auto"/>
              <w:ind w:right="-1475"/>
              <w:rPr>
                <w:rFonts w:ascii="Garamond" w:eastAsia="Times New Roman" w:hAnsi="Garamond" w:cs="Times New Roman"/>
                <w:sz w:val="24"/>
                <w:szCs w:val="24"/>
              </w:rPr>
            </w:pPr>
          </w:p>
        </w:tc>
        <w:tc>
          <w:tcPr>
            <w:tcW w:w="305" w:type="pct"/>
            <w:tcBorders>
              <w:top w:val="single" w:sz="4" w:space="0" w:color="auto"/>
              <w:left w:val="single" w:sz="4" w:space="0" w:color="auto"/>
              <w:bottom w:val="single" w:sz="4" w:space="0" w:color="auto"/>
              <w:right w:val="single" w:sz="4" w:space="0" w:color="auto"/>
            </w:tcBorders>
          </w:tcPr>
          <w:p w:rsidR="008F32B2" w:rsidRDefault="008F32B2">
            <w:pPr>
              <w:spacing w:after="0" w:line="240" w:lineRule="auto"/>
              <w:ind w:right="-1475"/>
              <w:rPr>
                <w:rFonts w:ascii="Garamond" w:eastAsia="Times New Roman" w:hAnsi="Garamond" w:cs="Times New Roman"/>
                <w:sz w:val="24"/>
                <w:szCs w:val="24"/>
              </w:rPr>
            </w:pPr>
          </w:p>
        </w:tc>
        <w:tc>
          <w:tcPr>
            <w:tcW w:w="290" w:type="pct"/>
            <w:tcBorders>
              <w:top w:val="single" w:sz="4" w:space="0" w:color="auto"/>
              <w:left w:val="single" w:sz="4" w:space="0" w:color="auto"/>
              <w:bottom w:val="single" w:sz="4" w:space="0" w:color="auto"/>
              <w:right w:val="single" w:sz="4" w:space="0" w:color="auto"/>
            </w:tcBorders>
          </w:tcPr>
          <w:p w:rsidR="008F32B2" w:rsidRDefault="008F32B2">
            <w:pPr>
              <w:spacing w:after="0" w:line="240" w:lineRule="auto"/>
              <w:ind w:right="-1475"/>
              <w:rPr>
                <w:rFonts w:ascii="Garamond" w:eastAsia="Times New Roman" w:hAnsi="Garamond" w:cs="Times New Roman"/>
                <w:sz w:val="24"/>
                <w:szCs w:val="24"/>
              </w:rPr>
            </w:pPr>
          </w:p>
        </w:tc>
        <w:tc>
          <w:tcPr>
            <w:tcW w:w="298" w:type="pct"/>
            <w:tcBorders>
              <w:top w:val="single" w:sz="4" w:space="0" w:color="auto"/>
              <w:left w:val="single" w:sz="4" w:space="0" w:color="auto"/>
              <w:bottom w:val="single" w:sz="4" w:space="0" w:color="auto"/>
              <w:right w:val="single" w:sz="4" w:space="0" w:color="auto"/>
            </w:tcBorders>
          </w:tcPr>
          <w:p w:rsidR="008F32B2" w:rsidRDefault="008F32B2">
            <w:pPr>
              <w:spacing w:after="0" w:line="240" w:lineRule="auto"/>
              <w:ind w:right="-1475"/>
              <w:rPr>
                <w:rFonts w:ascii="Garamond" w:eastAsia="Times New Roman" w:hAnsi="Garamond" w:cs="Times New Roman"/>
                <w:sz w:val="24"/>
                <w:szCs w:val="24"/>
              </w:rPr>
            </w:pPr>
          </w:p>
        </w:tc>
        <w:tc>
          <w:tcPr>
            <w:tcW w:w="262" w:type="pct"/>
            <w:tcBorders>
              <w:top w:val="single" w:sz="4" w:space="0" w:color="auto"/>
              <w:left w:val="single" w:sz="4" w:space="0" w:color="auto"/>
              <w:bottom w:val="single" w:sz="4" w:space="0" w:color="auto"/>
              <w:right w:val="single" w:sz="4" w:space="0" w:color="auto"/>
            </w:tcBorders>
          </w:tcPr>
          <w:p w:rsidR="008F32B2" w:rsidRDefault="008F32B2">
            <w:pPr>
              <w:spacing w:after="0" w:line="240" w:lineRule="auto"/>
              <w:ind w:right="-1475"/>
              <w:rPr>
                <w:rFonts w:ascii="Garamond" w:eastAsia="Times New Roman" w:hAnsi="Garamond" w:cs="Times New Roman"/>
                <w:sz w:val="24"/>
                <w:szCs w:val="24"/>
              </w:rPr>
            </w:pPr>
          </w:p>
        </w:tc>
      </w:tr>
    </w:tbl>
    <w:p w:rsidR="008F32B2" w:rsidRDefault="008F32B2" w:rsidP="008F32B2">
      <w:pPr>
        <w:spacing w:after="0" w:line="240" w:lineRule="auto"/>
        <w:rPr>
          <w:rFonts w:ascii="Garamond" w:eastAsia="Times New Roman" w:hAnsi="Garamond" w:cs="Times New Roman"/>
          <w:sz w:val="24"/>
          <w:szCs w:val="24"/>
        </w:rPr>
      </w:pPr>
    </w:p>
    <w:p w:rsidR="008F32B2" w:rsidRDefault="008F32B2" w:rsidP="008F32B2">
      <w:pPr>
        <w:spacing w:after="0" w:line="240" w:lineRule="auto"/>
        <w:rPr>
          <w:rFonts w:ascii="Garamond" w:eastAsia="Times New Roman" w:hAnsi="Garamond" w:cs="Times New Roman"/>
          <w:sz w:val="24"/>
          <w:szCs w:val="24"/>
        </w:rPr>
      </w:pPr>
    </w:p>
    <w:p w:rsidR="00FD652C" w:rsidRDefault="00FD652C" w:rsidP="008F32B2">
      <w:pPr>
        <w:spacing w:after="0" w:line="240" w:lineRule="auto"/>
        <w:rPr>
          <w:rFonts w:ascii="Garamond" w:eastAsia="Times New Roman" w:hAnsi="Garamond" w:cs="Times New Roman"/>
          <w:sz w:val="24"/>
          <w:szCs w:val="24"/>
        </w:rPr>
      </w:pPr>
    </w:p>
    <w:p w:rsidR="00FD652C" w:rsidRDefault="00FD652C" w:rsidP="008F32B2">
      <w:pPr>
        <w:spacing w:after="0" w:line="240" w:lineRule="auto"/>
        <w:rPr>
          <w:rFonts w:ascii="Garamond" w:eastAsia="Times New Roman" w:hAnsi="Garamond" w:cs="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37"/>
        <w:gridCol w:w="1054"/>
        <w:gridCol w:w="533"/>
        <w:gridCol w:w="663"/>
        <w:gridCol w:w="663"/>
        <w:gridCol w:w="663"/>
        <w:gridCol w:w="663"/>
        <w:gridCol w:w="663"/>
        <w:gridCol w:w="2523"/>
      </w:tblGrid>
      <w:tr w:rsidR="008F32B2" w:rsidTr="008F32B2">
        <w:tc>
          <w:tcPr>
            <w:tcW w:w="5000" w:type="pct"/>
            <w:gridSpan w:val="9"/>
            <w:tcBorders>
              <w:top w:val="single" w:sz="4" w:space="0" w:color="auto"/>
              <w:left w:val="single" w:sz="4" w:space="0" w:color="auto"/>
              <w:bottom w:val="single" w:sz="4" w:space="0" w:color="auto"/>
              <w:right w:val="single" w:sz="4" w:space="0" w:color="auto"/>
            </w:tcBorders>
            <w:hideMark/>
          </w:tcPr>
          <w:p w:rsidR="008F32B2" w:rsidRDefault="008F32B2">
            <w:pPr>
              <w:spacing w:after="0" w:line="240" w:lineRule="auto"/>
              <w:jc w:val="both"/>
              <w:rPr>
                <w:rFonts w:ascii="Garamond" w:eastAsia="Times New Roman" w:hAnsi="Garamond" w:cs="Times New Roman"/>
                <w:i/>
                <w:sz w:val="24"/>
                <w:szCs w:val="24"/>
              </w:rPr>
            </w:pPr>
            <w:r>
              <w:rPr>
                <w:rFonts w:ascii="Garamond" w:eastAsia="Times New Roman" w:hAnsi="Garamond" w:cs="Times New Roman"/>
                <w:sz w:val="24"/>
                <w:szCs w:val="24"/>
              </w:rPr>
              <w:lastRenderedPageBreak/>
              <w:t>Pour les années suivantes :</w:t>
            </w:r>
          </w:p>
        </w:tc>
      </w:tr>
      <w:tr w:rsidR="008F32B2" w:rsidTr="008F32B2">
        <w:trPr>
          <w:cantSplit/>
        </w:trPr>
        <w:tc>
          <w:tcPr>
            <w:tcW w:w="905" w:type="pct"/>
            <w:tcBorders>
              <w:top w:val="single" w:sz="4" w:space="0" w:color="auto"/>
              <w:left w:val="single" w:sz="4" w:space="0" w:color="auto"/>
              <w:bottom w:val="single" w:sz="4" w:space="0" w:color="auto"/>
              <w:right w:val="single" w:sz="4" w:space="0" w:color="auto"/>
            </w:tcBorders>
            <w:hideMark/>
          </w:tcPr>
          <w:p w:rsidR="008F32B2" w:rsidRDefault="008F32B2">
            <w:pPr>
              <w:spacing w:after="0" w:line="240" w:lineRule="auto"/>
              <w:ind w:right="-1475"/>
              <w:rPr>
                <w:rFonts w:ascii="Garamond" w:eastAsia="Times New Roman" w:hAnsi="Garamond" w:cs="Times New Roman"/>
                <w:sz w:val="24"/>
                <w:szCs w:val="24"/>
                <w:highlight w:val="lightGray"/>
              </w:rPr>
            </w:pPr>
            <w:r>
              <w:rPr>
                <w:rFonts w:ascii="Garamond" w:eastAsia="Times New Roman" w:hAnsi="Garamond" w:cs="Times New Roman"/>
                <w:sz w:val="24"/>
                <w:szCs w:val="24"/>
                <w:highlight w:val="lightGray"/>
              </w:rPr>
              <w:t>Activité</w:t>
            </w:r>
          </w:p>
        </w:tc>
        <w:tc>
          <w:tcPr>
            <w:tcW w:w="571" w:type="pct"/>
            <w:tcBorders>
              <w:top w:val="single" w:sz="4" w:space="0" w:color="auto"/>
              <w:left w:val="single" w:sz="4" w:space="0" w:color="auto"/>
              <w:bottom w:val="single" w:sz="4" w:space="0" w:color="auto"/>
              <w:right w:val="single" w:sz="4" w:space="0" w:color="auto"/>
            </w:tcBorders>
            <w:hideMark/>
          </w:tcPr>
          <w:p w:rsidR="008F32B2" w:rsidRDefault="008F32B2">
            <w:pPr>
              <w:shd w:val="pct25" w:color="auto" w:fill="FFFFFF"/>
              <w:spacing w:after="0" w:line="240" w:lineRule="auto"/>
              <w:ind w:right="-108"/>
              <w:rPr>
                <w:rFonts w:ascii="Garamond" w:eastAsia="Times New Roman" w:hAnsi="Garamond" w:cs="Times New Roman"/>
                <w:sz w:val="24"/>
                <w:szCs w:val="24"/>
              </w:rPr>
            </w:pPr>
            <w:r>
              <w:rPr>
                <w:rFonts w:ascii="Garamond" w:eastAsia="Times New Roman" w:hAnsi="Garamond" w:cs="Times New Roman"/>
                <w:sz w:val="24"/>
                <w:szCs w:val="24"/>
              </w:rPr>
              <w:t>Semestre 5</w:t>
            </w:r>
          </w:p>
        </w:tc>
        <w:tc>
          <w:tcPr>
            <w:tcW w:w="296" w:type="pct"/>
            <w:tcBorders>
              <w:top w:val="single" w:sz="4" w:space="0" w:color="auto"/>
              <w:left w:val="single" w:sz="4" w:space="0" w:color="auto"/>
              <w:bottom w:val="single" w:sz="4" w:space="0" w:color="auto"/>
              <w:right w:val="single" w:sz="4" w:space="0" w:color="auto"/>
            </w:tcBorders>
            <w:hideMark/>
          </w:tcPr>
          <w:p w:rsidR="008F32B2" w:rsidRDefault="008F32B2">
            <w:pPr>
              <w:shd w:val="pct25" w:color="auto" w:fill="FFFFFF"/>
              <w:spacing w:after="0" w:line="240" w:lineRule="auto"/>
              <w:ind w:right="-1475"/>
              <w:rPr>
                <w:rFonts w:ascii="Garamond" w:eastAsia="Times New Roman" w:hAnsi="Garamond" w:cs="Times New Roman"/>
                <w:sz w:val="24"/>
                <w:szCs w:val="24"/>
              </w:rPr>
            </w:pPr>
            <w:r>
              <w:rPr>
                <w:rFonts w:ascii="Garamond" w:eastAsia="Times New Roman" w:hAnsi="Garamond" w:cs="Times New Roman"/>
                <w:sz w:val="24"/>
                <w:szCs w:val="24"/>
              </w:rPr>
              <w:t>6</w:t>
            </w:r>
          </w:p>
        </w:tc>
        <w:tc>
          <w:tcPr>
            <w:tcW w:w="367" w:type="pct"/>
            <w:tcBorders>
              <w:top w:val="single" w:sz="4" w:space="0" w:color="auto"/>
              <w:left w:val="single" w:sz="4" w:space="0" w:color="auto"/>
              <w:bottom w:val="single" w:sz="4" w:space="0" w:color="auto"/>
              <w:right w:val="single" w:sz="4" w:space="0" w:color="auto"/>
            </w:tcBorders>
            <w:hideMark/>
          </w:tcPr>
          <w:p w:rsidR="008F32B2" w:rsidRDefault="008F32B2">
            <w:pPr>
              <w:shd w:val="pct25" w:color="auto" w:fill="FFFFFF"/>
              <w:spacing w:after="0" w:line="240" w:lineRule="auto"/>
              <w:ind w:right="-1475"/>
              <w:rPr>
                <w:rFonts w:ascii="Garamond" w:eastAsia="Times New Roman" w:hAnsi="Garamond" w:cs="Times New Roman"/>
                <w:sz w:val="24"/>
                <w:szCs w:val="24"/>
              </w:rPr>
            </w:pPr>
            <w:r>
              <w:rPr>
                <w:rFonts w:ascii="Garamond" w:eastAsia="Times New Roman" w:hAnsi="Garamond" w:cs="Times New Roman"/>
                <w:sz w:val="24"/>
                <w:szCs w:val="24"/>
              </w:rPr>
              <w:t>…</w:t>
            </w:r>
          </w:p>
        </w:tc>
        <w:tc>
          <w:tcPr>
            <w:tcW w:w="367" w:type="pct"/>
            <w:tcBorders>
              <w:top w:val="single" w:sz="4" w:space="0" w:color="auto"/>
              <w:left w:val="single" w:sz="4" w:space="0" w:color="auto"/>
              <w:bottom w:val="single" w:sz="4" w:space="0" w:color="auto"/>
              <w:right w:val="single" w:sz="4" w:space="0" w:color="auto"/>
            </w:tcBorders>
            <w:hideMark/>
          </w:tcPr>
          <w:p w:rsidR="008F32B2" w:rsidRDefault="008F32B2">
            <w:pPr>
              <w:shd w:val="pct25" w:color="auto" w:fill="FFFFFF"/>
              <w:spacing w:after="0" w:line="240" w:lineRule="auto"/>
              <w:ind w:right="-1475"/>
              <w:rPr>
                <w:rFonts w:ascii="Garamond" w:eastAsia="Times New Roman" w:hAnsi="Garamond" w:cs="Times New Roman"/>
                <w:sz w:val="24"/>
                <w:szCs w:val="24"/>
              </w:rPr>
            </w:pPr>
            <w:r>
              <w:rPr>
                <w:rFonts w:ascii="Garamond" w:eastAsia="Times New Roman" w:hAnsi="Garamond" w:cs="Times New Roman"/>
                <w:sz w:val="24"/>
                <w:szCs w:val="24"/>
              </w:rPr>
              <w:t>…</w:t>
            </w:r>
          </w:p>
        </w:tc>
        <w:tc>
          <w:tcPr>
            <w:tcW w:w="367" w:type="pct"/>
            <w:tcBorders>
              <w:top w:val="single" w:sz="4" w:space="0" w:color="auto"/>
              <w:left w:val="single" w:sz="4" w:space="0" w:color="auto"/>
              <w:bottom w:val="single" w:sz="4" w:space="0" w:color="auto"/>
              <w:right w:val="single" w:sz="4" w:space="0" w:color="auto"/>
            </w:tcBorders>
            <w:hideMark/>
          </w:tcPr>
          <w:p w:rsidR="008F32B2" w:rsidRDefault="008F32B2">
            <w:pPr>
              <w:shd w:val="pct25" w:color="auto" w:fill="FFFFFF"/>
              <w:spacing w:after="0" w:line="240" w:lineRule="auto"/>
              <w:ind w:right="-1475"/>
              <w:rPr>
                <w:rFonts w:ascii="Garamond" w:eastAsia="Times New Roman" w:hAnsi="Garamond" w:cs="Times New Roman"/>
                <w:sz w:val="24"/>
                <w:szCs w:val="24"/>
              </w:rPr>
            </w:pPr>
            <w:r>
              <w:rPr>
                <w:rFonts w:ascii="Garamond" w:eastAsia="Times New Roman" w:hAnsi="Garamond" w:cs="Times New Roman"/>
                <w:sz w:val="24"/>
                <w:szCs w:val="24"/>
              </w:rPr>
              <w:t>…</w:t>
            </w:r>
          </w:p>
        </w:tc>
        <w:tc>
          <w:tcPr>
            <w:tcW w:w="367" w:type="pct"/>
            <w:tcBorders>
              <w:top w:val="single" w:sz="4" w:space="0" w:color="auto"/>
              <w:left w:val="single" w:sz="4" w:space="0" w:color="auto"/>
              <w:bottom w:val="single" w:sz="4" w:space="0" w:color="auto"/>
              <w:right w:val="single" w:sz="4" w:space="0" w:color="auto"/>
            </w:tcBorders>
            <w:hideMark/>
          </w:tcPr>
          <w:p w:rsidR="008F32B2" w:rsidRDefault="008F32B2">
            <w:pPr>
              <w:shd w:val="pct25" w:color="auto" w:fill="FFFFFF"/>
              <w:spacing w:after="0" w:line="240" w:lineRule="auto"/>
              <w:ind w:right="-1475"/>
              <w:rPr>
                <w:rFonts w:ascii="Garamond" w:eastAsia="Times New Roman" w:hAnsi="Garamond" w:cs="Times New Roman"/>
                <w:sz w:val="24"/>
                <w:szCs w:val="24"/>
              </w:rPr>
            </w:pPr>
            <w:r>
              <w:rPr>
                <w:rFonts w:ascii="Garamond" w:eastAsia="Times New Roman" w:hAnsi="Garamond" w:cs="Times New Roman"/>
                <w:sz w:val="24"/>
                <w:szCs w:val="24"/>
              </w:rPr>
              <w:t>…</w:t>
            </w:r>
          </w:p>
        </w:tc>
        <w:tc>
          <w:tcPr>
            <w:tcW w:w="367" w:type="pct"/>
            <w:tcBorders>
              <w:top w:val="single" w:sz="4" w:space="0" w:color="auto"/>
              <w:left w:val="single" w:sz="4" w:space="0" w:color="auto"/>
              <w:bottom w:val="single" w:sz="4" w:space="0" w:color="auto"/>
              <w:right w:val="single" w:sz="4" w:space="0" w:color="auto"/>
            </w:tcBorders>
            <w:hideMark/>
          </w:tcPr>
          <w:p w:rsidR="008F32B2" w:rsidRDefault="008F32B2">
            <w:pPr>
              <w:shd w:val="pct25" w:color="auto" w:fill="FFFFFF"/>
              <w:spacing w:after="0" w:line="240" w:lineRule="auto"/>
              <w:ind w:right="-1475"/>
              <w:rPr>
                <w:rFonts w:ascii="Garamond" w:eastAsia="Times New Roman" w:hAnsi="Garamond" w:cs="Times New Roman"/>
                <w:sz w:val="24"/>
                <w:szCs w:val="24"/>
              </w:rPr>
            </w:pPr>
            <w:r>
              <w:rPr>
                <w:rFonts w:ascii="Garamond" w:eastAsia="Times New Roman" w:hAnsi="Garamond" w:cs="Times New Roman"/>
                <w:sz w:val="24"/>
                <w:szCs w:val="24"/>
              </w:rPr>
              <w:t>…</w:t>
            </w:r>
          </w:p>
        </w:tc>
        <w:tc>
          <w:tcPr>
            <w:tcW w:w="1391" w:type="pct"/>
            <w:tcBorders>
              <w:top w:val="single" w:sz="4" w:space="0" w:color="auto"/>
              <w:left w:val="single" w:sz="4" w:space="0" w:color="auto"/>
              <w:bottom w:val="single" w:sz="4" w:space="0" w:color="auto"/>
              <w:right w:val="single" w:sz="4" w:space="0" w:color="auto"/>
            </w:tcBorders>
            <w:hideMark/>
          </w:tcPr>
          <w:p w:rsidR="008F32B2" w:rsidRDefault="008F32B2">
            <w:pPr>
              <w:shd w:val="pct25" w:color="auto" w:fill="FFFFFF"/>
              <w:spacing w:after="0" w:line="240" w:lineRule="auto"/>
              <w:ind w:right="-1475"/>
              <w:rPr>
                <w:rFonts w:ascii="Garamond" w:eastAsia="Times New Roman" w:hAnsi="Garamond" w:cs="Times New Roman"/>
                <w:sz w:val="24"/>
                <w:szCs w:val="24"/>
              </w:rPr>
            </w:pPr>
            <w:proofErr w:type="gramStart"/>
            <w:r>
              <w:rPr>
                <w:rFonts w:ascii="Garamond" w:eastAsia="Times New Roman" w:hAnsi="Garamond" w:cs="Times New Roman"/>
                <w:sz w:val="24"/>
                <w:szCs w:val="24"/>
              </w:rPr>
              <w:t>n</w:t>
            </w:r>
            <w:proofErr w:type="gramEnd"/>
          </w:p>
        </w:tc>
      </w:tr>
      <w:tr w:rsidR="008F32B2" w:rsidTr="008F32B2">
        <w:trPr>
          <w:cantSplit/>
        </w:trPr>
        <w:tc>
          <w:tcPr>
            <w:tcW w:w="905" w:type="pct"/>
            <w:tcBorders>
              <w:top w:val="single" w:sz="4" w:space="0" w:color="auto"/>
              <w:left w:val="single" w:sz="4" w:space="0" w:color="auto"/>
              <w:bottom w:val="single" w:sz="4" w:space="0" w:color="auto"/>
              <w:right w:val="single" w:sz="4" w:space="0" w:color="auto"/>
            </w:tcBorders>
            <w:hideMark/>
          </w:tcPr>
          <w:p w:rsidR="008F32B2" w:rsidRDefault="008F32B2">
            <w:pPr>
              <w:spacing w:after="0" w:line="240" w:lineRule="auto"/>
              <w:ind w:right="-108"/>
              <w:rPr>
                <w:rFonts w:ascii="Garamond" w:eastAsia="Times New Roman" w:hAnsi="Garamond" w:cs="Times New Roman"/>
                <w:i/>
                <w:sz w:val="24"/>
                <w:szCs w:val="24"/>
              </w:rPr>
            </w:pPr>
            <w:proofErr w:type="gramStart"/>
            <w:r>
              <w:rPr>
                <w:rFonts w:ascii="Garamond" w:eastAsia="Times New Roman" w:hAnsi="Garamond" w:cs="Times New Roman"/>
                <w:i/>
                <w:sz w:val="24"/>
                <w:szCs w:val="24"/>
              </w:rPr>
              <w:t>exemple</w:t>
            </w:r>
            <w:proofErr w:type="gramEnd"/>
          </w:p>
        </w:tc>
        <w:tc>
          <w:tcPr>
            <w:tcW w:w="571" w:type="pct"/>
            <w:tcBorders>
              <w:top w:val="single" w:sz="4" w:space="0" w:color="auto"/>
              <w:left w:val="single" w:sz="4" w:space="0" w:color="auto"/>
              <w:bottom w:val="single" w:sz="4" w:space="0" w:color="auto"/>
              <w:right w:val="single" w:sz="4" w:space="0" w:color="auto"/>
            </w:tcBorders>
            <w:hideMark/>
          </w:tcPr>
          <w:p w:rsidR="008F32B2" w:rsidRDefault="008F32B2">
            <w:pPr>
              <w:spacing w:after="0" w:line="240" w:lineRule="auto"/>
              <w:ind w:right="-1475"/>
              <w:rPr>
                <w:rFonts w:ascii="Garamond" w:eastAsia="Times New Roman" w:hAnsi="Garamond" w:cs="Times New Roman"/>
                <w:i/>
                <w:sz w:val="24"/>
                <w:szCs w:val="24"/>
              </w:rPr>
            </w:pPr>
            <w:proofErr w:type="gramStart"/>
            <w:r>
              <w:rPr>
                <w:rFonts w:ascii="Garamond" w:eastAsia="Times New Roman" w:hAnsi="Garamond" w:cs="Times New Roman"/>
                <w:i/>
                <w:sz w:val="24"/>
                <w:szCs w:val="24"/>
              </w:rPr>
              <w:t>exemple</w:t>
            </w:r>
            <w:proofErr w:type="gramEnd"/>
          </w:p>
        </w:tc>
        <w:tc>
          <w:tcPr>
            <w:tcW w:w="296" w:type="pct"/>
            <w:tcBorders>
              <w:top w:val="single" w:sz="4" w:space="0" w:color="auto"/>
              <w:left w:val="single" w:sz="4" w:space="0" w:color="auto"/>
              <w:bottom w:val="single" w:sz="4" w:space="0" w:color="auto"/>
              <w:right w:val="single" w:sz="4" w:space="0" w:color="auto"/>
            </w:tcBorders>
          </w:tcPr>
          <w:p w:rsidR="008F32B2" w:rsidRDefault="008F32B2">
            <w:pPr>
              <w:spacing w:after="0" w:line="240" w:lineRule="auto"/>
              <w:ind w:right="-1475"/>
              <w:rPr>
                <w:rFonts w:ascii="Garamond" w:eastAsia="Times New Roman" w:hAnsi="Garamond" w:cs="Times New Roman"/>
                <w:i/>
                <w:sz w:val="24"/>
                <w:szCs w:val="24"/>
              </w:rPr>
            </w:pPr>
          </w:p>
        </w:tc>
        <w:tc>
          <w:tcPr>
            <w:tcW w:w="367" w:type="pct"/>
            <w:tcBorders>
              <w:top w:val="single" w:sz="4" w:space="0" w:color="auto"/>
              <w:left w:val="single" w:sz="4" w:space="0" w:color="auto"/>
              <w:bottom w:val="single" w:sz="4" w:space="0" w:color="auto"/>
              <w:right w:val="single" w:sz="4" w:space="0" w:color="auto"/>
            </w:tcBorders>
          </w:tcPr>
          <w:p w:rsidR="008F32B2" w:rsidRDefault="008F32B2">
            <w:pPr>
              <w:spacing w:after="0" w:line="240" w:lineRule="auto"/>
              <w:ind w:right="-1475"/>
              <w:rPr>
                <w:rFonts w:ascii="Garamond" w:eastAsia="Times New Roman" w:hAnsi="Garamond" w:cs="Times New Roman"/>
                <w:i/>
                <w:sz w:val="24"/>
                <w:szCs w:val="24"/>
              </w:rPr>
            </w:pPr>
          </w:p>
        </w:tc>
        <w:tc>
          <w:tcPr>
            <w:tcW w:w="367" w:type="pct"/>
            <w:tcBorders>
              <w:top w:val="single" w:sz="4" w:space="0" w:color="auto"/>
              <w:left w:val="single" w:sz="4" w:space="0" w:color="auto"/>
              <w:bottom w:val="single" w:sz="4" w:space="0" w:color="auto"/>
              <w:right w:val="single" w:sz="4" w:space="0" w:color="auto"/>
            </w:tcBorders>
          </w:tcPr>
          <w:p w:rsidR="008F32B2" w:rsidRDefault="008F32B2">
            <w:pPr>
              <w:spacing w:after="0" w:line="240" w:lineRule="auto"/>
              <w:ind w:right="-1475"/>
              <w:rPr>
                <w:rFonts w:ascii="Garamond" w:eastAsia="Times New Roman" w:hAnsi="Garamond" w:cs="Times New Roman"/>
                <w:i/>
                <w:sz w:val="24"/>
                <w:szCs w:val="24"/>
              </w:rPr>
            </w:pPr>
          </w:p>
        </w:tc>
        <w:tc>
          <w:tcPr>
            <w:tcW w:w="367" w:type="pct"/>
            <w:tcBorders>
              <w:top w:val="single" w:sz="4" w:space="0" w:color="auto"/>
              <w:left w:val="single" w:sz="4" w:space="0" w:color="auto"/>
              <w:bottom w:val="single" w:sz="4" w:space="0" w:color="auto"/>
              <w:right w:val="single" w:sz="4" w:space="0" w:color="auto"/>
            </w:tcBorders>
          </w:tcPr>
          <w:p w:rsidR="008F32B2" w:rsidRDefault="008F32B2">
            <w:pPr>
              <w:spacing w:after="0" w:line="240" w:lineRule="auto"/>
              <w:ind w:right="-1475"/>
              <w:rPr>
                <w:rFonts w:ascii="Garamond" w:eastAsia="Times New Roman" w:hAnsi="Garamond" w:cs="Times New Roman"/>
                <w:i/>
                <w:sz w:val="24"/>
                <w:szCs w:val="24"/>
              </w:rPr>
            </w:pPr>
          </w:p>
        </w:tc>
        <w:tc>
          <w:tcPr>
            <w:tcW w:w="367" w:type="pct"/>
            <w:tcBorders>
              <w:top w:val="single" w:sz="4" w:space="0" w:color="auto"/>
              <w:left w:val="single" w:sz="4" w:space="0" w:color="auto"/>
              <w:bottom w:val="single" w:sz="4" w:space="0" w:color="auto"/>
              <w:right w:val="single" w:sz="4" w:space="0" w:color="auto"/>
            </w:tcBorders>
          </w:tcPr>
          <w:p w:rsidR="008F32B2" w:rsidRDefault="008F32B2">
            <w:pPr>
              <w:spacing w:after="0" w:line="240" w:lineRule="auto"/>
              <w:ind w:right="-1475"/>
              <w:rPr>
                <w:rFonts w:ascii="Garamond" w:eastAsia="Times New Roman" w:hAnsi="Garamond" w:cs="Times New Roman"/>
                <w:i/>
                <w:sz w:val="24"/>
                <w:szCs w:val="24"/>
              </w:rPr>
            </w:pPr>
          </w:p>
        </w:tc>
        <w:tc>
          <w:tcPr>
            <w:tcW w:w="367" w:type="pct"/>
            <w:tcBorders>
              <w:top w:val="single" w:sz="4" w:space="0" w:color="auto"/>
              <w:left w:val="single" w:sz="4" w:space="0" w:color="auto"/>
              <w:bottom w:val="single" w:sz="4" w:space="0" w:color="auto"/>
              <w:right w:val="single" w:sz="4" w:space="0" w:color="auto"/>
            </w:tcBorders>
          </w:tcPr>
          <w:p w:rsidR="008F32B2" w:rsidRDefault="008F32B2">
            <w:pPr>
              <w:spacing w:after="0" w:line="240" w:lineRule="auto"/>
              <w:ind w:right="-1475"/>
              <w:rPr>
                <w:rFonts w:ascii="Garamond" w:eastAsia="Times New Roman" w:hAnsi="Garamond" w:cs="Times New Roman"/>
                <w:i/>
                <w:sz w:val="24"/>
                <w:szCs w:val="24"/>
              </w:rPr>
            </w:pPr>
          </w:p>
        </w:tc>
        <w:tc>
          <w:tcPr>
            <w:tcW w:w="1391" w:type="pct"/>
            <w:tcBorders>
              <w:top w:val="single" w:sz="4" w:space="0" w:color="auto"/>
              <w:left w:val="single" w:sz="4" w:space="0" w:color="auto"/>
              <w:bottom w:val="single" w:sz="4" w:space="0" w:color="auto"/>
              <w:right w:val="single" w:sz="4" w:space="0" w:color="auto"/>
            </w:tcBorders>
          </w:tcPr>
          <w:p w:rsidR="008F32B2" w:rsidRDefault="008F32B2">
            <w:pPr>
              <w:spacing w:after="0" w:line="240" w:lineRule="auto"/>
              <w:ind w:right="-1475"/>
              <w:rPr>
                <w:rFonts w:ascii="Garamond" w:eastAsia="Times New Roman" w:hAnsi="Garamond" w:cs="Times New Roman"/>
                <w:i/>
                <w:sz w:val="24"/>
                <w:szCs w:val="24"/>
              </w:rPr>
            </w:pPr>
          </w:p>
        </w:tc>
      </w:tr>
      <w:tr w:rsidR="008F32B2" w:rsidTr="008F32B2">
        <w:trPr>
          <w:cantSplit/>
        </w:trPr>
        <w:tc>
          <w:tcPr>
            <w:tcW w:w="905" w:type="pct"/>
            <w:tcBorders>
              <w:top w:val="single" w:sz="4" w:space="0" w:color="auto"/>
              <w:left w:val="single" w:sz="4" w:space="0" w:color="auto"/>
              <w:bottom w:val="single" w:sz="4" w:space="0" w:color="auto"/>
              <w:right w:val="single" w:sz="4" w:space="0" w:color="auto"/>
            </w:tcBorders>
            <w:hideMark/>
          </w:tcPr>
          <w:p w:rsidR="008F32B2" w:rsidRDefault="008F32B2">
            <w:pPr>
              <w:spacing w:after="0" w:line="240" w:lineRule="auto"/>
              <w:ind w:right="-108"/>
              <w:rPr>
                <w:rFonts w:ascii="Garamond" w:eastAsia="Times New Roman" w:hAnsi="Garamond" w:cs="Times New Roman"/>
                <w:sz w:val="24"/>
                <w:szCs w:val="24"/>
              </w:rPr>
            </w:pPr>
            <w:r>
              <w:rPr>
                <w:rFonts w:ascii="Garamond" w:eastAsia="Times New Roman" w:hAnsi="Garamond" w:cs="Times New Roman"/>
                <w:sz w:val="24"/>
                <w:szCs w:val="24"/>
              </w:rPr>
              <w:t>Exécution Activité 1(titre)</w:t>
            </w:r>
          </w:p>
        </w:tc>
        <w:tc>
          <w:tcPr>
            <w:tcW w:w="571" w:type="pct"/>
            <w:tcBorders>
              <w:top w:val="single" w:sz="4" w:space="0" w:color="auto"/>
              <w:left w:val="single" w:sz="4" w:space="0" w:color="auto"/>
              <w:bottom w:val="single" w:sz="4" w:space="0" w:color="auto"/>
              <w:right w:val="single" w:sz="4" w:space="0" w:color="auto"/>
            </w:tcBorders>
            <w:shd w:val="pct25" w:color="auto" w:fill="FFFFFF"/>
          </w:tcPr>
          <w:p w:rsidR="008F32B2" w:rsidRDefault="008F32B2">
            <w:pPr>
              <w:spacing w:after="0" w:line="240" w:lineRule="auto"/>
              <w:ind w:right="-1475"/>
              <w:rPr>
                <w:rFonts w:ascii="Garamond" w:eastAsia="Times New Roman" w:hAnsi="Garamond" w:cs="Times New Roman"/>
                <w:sz w:val="24"/>
                <w:szCs w:val="24"/>
              </w:rPr>
            </w:pPr>
          </w:p>
        </w:tc>
        <w:tc>
          <w:tcPr>
            <w:tcW w:w="296" w:type="pct"/>
            <w:tcBorders>
              <w:top w:val="single" w:sz="4" w:space="0" w:color="auto"/>
              <w:left w:val="single" w:sz="4" w:space="0" w:color="auto"/>
              <w:bottom w:val="single" w:sz="4" w:space="0" w:color="auto"/>
              <w:right w:val="single" w:sz="4" w:space="0" w:color="auto"/>
            </w:tcBorders>
            <w:shd w:val="pct25" w:color="auto" w:fill="FFFFFF"/>
          </w:tcPr>
          <w:p w:rsidR="008F32B2" w:rsidRDefault="008F32B2">
            <w:pPr>
              <w:spacing w:after="0" w:line="240" w:lineRule="auto"/>
              <w:ind w:right="-1475"/>
              <w:rPr>
                <w:rFonts w:ascii="Garamond" w:eastAsia="Times New Roman" w:hAnsi="Garamond" w:cs="Times New Roman"/>
                <w:sz w:val="24"/>
                <w:szCs w:val="24"/>
              </w:rPr>
            </w:pPr>
          </w:p>
        </w:tc>
        <w:tc>
          <w:tcPr>
            <w:tcW w:w="367" w:type="pct"/>
            <w:tcBorders>
              <w:top w:val="single" w:sz="4" w:space="0" w:color="auto"/>
              <w:left w:val="single" w:sz="4" w:space="0" w:color="auto"/>
              <w:bottom w:val="single" w:sz="4" w:space="0" w:color="auto"/>
              <w:right w:val="single" w:sz="4" w:space="0" w:color="auto"/>
            </w:tcBorders>
            <w:shd w:val="pct25" w:color="auto" w:fill="FFFFFF"/>
          </w:tcPr>
          <w:p w:rsidR="008F32B2" w:rsidRDefault="008F32B2">
            <w:pPr>
              <w:spacing w:after="0" w:line="240" w:lineRule="auto"/>
              <w:ind w:right="-1475"/>
              <w:rPr>
                <w:rFonts w:ascii="Garamond" w:eastAsia="Times New Roman" w:hAnsi="Garamond" w:cs="Times New Roman"/>
                <w:sz w:val="24"/>
                <w:szCs w:val="24"/>
              </w:rPr>
            </w:pPr>
          </w:p>
        </w:tc>
        <w:tc>
          <w:tcPr>
            <w:tcW w:w="367" w:type="pct"/>
            <w:tcBorders>
              <w:top w:val="single" w:sz="4" w:space="0" w:color="auto"/>
              <w:left w:val="single" w:sz="4" w:space="0" w:color="auto"/>
              <w:bottom w:val="single" w:sz="4" w:space="0" w:color="auto"/>
              <w:right w:val="single" w:sz="4" w:space="0" w:color="auto"/>
            </w:tcBorders>
            <w:shd w:val="pct25" w:color="auto" w:fill="FFFFFF"/>
          </w:tcPr>
          <w:p w:rsidR="008F32B2" w:rsidRDefault="008F32B2">
            <w:pPr>
              <w:spacing w:after="0" w:line="240" w:lineRule="auto"/>
              <w:ind w:right="-1475"/>
              <w:rPr>
                <w:rFonts w:ascii="Garamond" w:eastAsia="Times New Roman" w:hAnsi="Garamond" w:cs="Times New Roman"/>
                <w:sz w:val="24"/>
                <w:szCs w:val="24"/>
              </w:rPr>
            </w:pPr>
          </w:p>
        </w:tc>
        <w:tc>
          <w:tcPr>
            <w:tcW w:w="367" w:type="pct"/>
            <w:tcBorders>
              <w:top w:val="single" w:sz="4" w:space="0" w:color="auto"/>
              <w:left w:val="single" w:sz="4" w:space="0" w:color="auto"/>
              <w:bottom w:val="single" w:sz="4" w:space="0" w:color="auto"/>
              <w:right w:val="single" w:sz="4" w:space="0" w:color="auto"/>
            </w:tcBorders>
          </w:tcPr>
          <w:p w:rsidR="008F32B2" w:rsidRDefault="008F32B2">
            <w:pPr>
              <w:spacing w:after="0" w:line="240" w:lineRule="auto"/>
              <w:ind w:right="-1475"/>
              <w:rPr>
                <w:rFonts w:ascii="Garamond" w:eastAsia="Times New Roman" w:hAnsi="Garamond" w:cs="Times New Roman"/>
                <w:sz w:val="24"/>
                <w:szCs w:val="24"/>
              </w:rPr>
            </w:pPr>
          </w:p>
        </w:tc>
        <w:tc>
          <w:tcPr>
            <w:tcW w:w="367" w:type="pct"/>
            <w:tcBorders>
              <w:top w:val="single" w:sz="4" w:space="0" w:color="auto"/>
              <w:left w:val="single" w:sz="4" w:space="0" w:color="auto"/>
              <w:bottom w:val="single" w:sz="4" w:space="0" w:color="auto"/>
              <w:right w:val="single" w:sz="4" w:space="0" w:color="auto"/>
            </w:tcBorders>
          </w:tcPr>
          <w:p w:rsidR="008F32B2" w:rsidRDefault="008F32B2">
            <w:pPr>
              <w:spacing w:after="0" w:line="240" w:lineRule="auto"/>
              <w:ind w:right="-1475"/>
              <w:rPr>
                <w:rFonts w:ascii="Garamond" w:eastAsia="Times New Roman" w:hAnsi="Garamond" w:cs="Times New Roman"/>
                <w:sz w:val="24"/>
                <w:szCs w:val="24"/>
              </w:rPr>
            </w:pPr>
          </w:p>
        </w:tc>
        <w:tc>
          <w:tcPr>
            <w:tcW w:w="367" w:type="pct"/>
            <w:tcBorders>
              <w:top w:val="single" w:sz="4" w:space="0" w:color="auto"/>
              <w:left w:val="single" w:sz="4" w:space="0" w:color="auto"/>
              <w:bottom w:val="single" w:sz="4" w:space="0" w:color="auto"/>
              <w:right w:val="single" w:sz="4" w:space="0" w:color="auto"/>
            </w:tcBorders>
          </w:tcPr>
          <w:p w:rsidR="008F32B2" w:rsidRDefault="008F32B2">
            <w:pPr>
              <w:spacing w:after="0" w:line="240" w:lineRule="auto"/>
              <w:ind w:right="-1475"/>
              <w:rPr>
                <w:rFonts w:ascii="Garamond" w:eastAsia="Times New Roman" w:hAnsi="Garamond" w:cs="Times New Roman"/>
                <w:sz w:val="24"/>
                <w:szCs w:val="24"/>
              </w:rPr>
            </w:pPr>
          </w:p>
        </w:tc>
        <w:tc>
          <w:tcPr>
            <w:tcW w:w="1391" w:type="pct"/>
            <w:tcBorders>
              <w:top w:val="single" w:sz="4" w:space="0" w:color="auto"/>
              <w:left w:val="single" w:sz="4" w:space="0" w:color="auto"/>
              <w:bottom w:val="single" w:sz="4" w:space="0" w:color="auto"/>
              <w:right w:val="single" w:sz="4" w:space="0" w:color="auto"/>
            </w:tcBorders>
          </w:tcPr>
          <w:p w:rsidR="008F32B2" w:rsidRDefault="008F32B2">
            <w:pPr>
              <w:spacing w:after="0" w:line="240" w:lineRule="auto"/>
              <w:ind w:right="-1475"/>
              <w:rPr>
                <w:rFonts w:ascii="Garamond" w:eastAsia="Times New Roman" w:hAnsi="Garamond" w:cs="Times New Roman"/>
                <w:sz w:val="24"/>
                <w:szCs w:val="24"/>
              </w:rPr>
            </w:pPr>
          </w:p>
        </w:tc>
      </w:tr>
      <w:tr w:rsidR="008F32B2" w:rsidTr="008F32B2">
        <w:trPr>
          <w:cantSplit/>
        </w:trPr>
        <w:tc>
          <w:tcPr>
            <w:tcW w:w="905" w:type="pct"/>
            <w:tcBorders>
              <w:top w:val="single" w:sz="4" w:space="0" w:color="auto"/>
              <w:left w:val="single" w:sz="4" w:space="0" w:color="auto"/>
              <w:bottom w:val="single" w:sz="4" w:space="0" w:color="auto"/>
              <w:right w:val="single" w:sz="4" w:space="0" w:color="auto"/>
            </w:tcBorders>
            <w:hideMark/>
          </w:tcPr>
          <w:p w:rsidR="008F32B2" w:rsidRDefault="008F32B2">
            <w:pPr>
              <w:spacing w:after="0" w:line="240" w:lineRule="auto"/>
              <w:ind w:right="-108"/>
              <w:rPr>
                <w:rFonts w:ascii="Garamond" w:eastAsia="Times New Roman" w:hAnsi="Garamond" w:cs="Times New Roman"/>
                <w:sz w:val="24"/>
                <w:szCs w:val="24"/>
              </w:rPr>
            </w:pPr>
            <w:r>
              <w:rPr>
                <w:rFonts w:ascii="Garamond" w:eastAsia="Times New Roman" w:hAnsi="Garamond" w:cs="Times New Roman"/>
                <w:sz w:val="24"/>
                <w:szCs w:val="24"/>
              </w:rPr>
              <w:t>Exécution Activité 2(titre)</w:t>
            </w:r>
          </w:p>
        </w:tc>
        <w:tc>
          <w:tcPr>
            <w:tcW w:w="571" w:type="pct"/>
            <w:tcBorders>
              <w:top w:val="single" w:sz="4" w:space="0" w:color="auto"/>
              <w:left w:val="single" w:sz="4" w:space="0" w:color="auto"/>
              <w:bottom w:val="single" w:sz="4" w:space="0" w:color="auto"/>
              <w:right w:val="single" w:sz="4" w:space="0" w:color="auto"/>
            </w:tcBorders>
            <w:shd w:val="pct25" w:color="auto" w:fill="FFFFFF"/>
          </w:tcPr>
          <w:p w:rsidR="008F32B2" w:rsidRDefault="008F32B2">
            <w:pPr>
              <w:spacing w:after="0" w:line="240" w:lineRule="auto"/>
              <w:ind w:right="-108"/>
              <w:rPr>
                <w:rFonts w:ascii="Garamond" w:eastAsia="Times New Roman" w:hAnsi="Garamond" w:cs="Times New Roman"/>
                <w:sz w:val="24"/>
                <w:szCs w:val="24"/>
              </w:rPr>
            </w:pPr>
          </w:p>
        </w:tc>
        <w:tc>
          <w:tcPr>
            <w:tcW w:w="296" w:type="pct"/>
            <w:tcBorders>
              <w:top w:val="single" w:sz="4" w:space="0" w:color="auto"/>
              <w:left w:val="single" w:sz="4" w:space="0" w:color="auto"/>
              <w:bottom w:val="single" w:sz="4" w:space="0" w:color="auto"/>
              <w:right w:val="single" w:sz="4" w:space="0" w:color="auto"/>
            </w:tcBorders>
            <w:shd w:val="pct25" w:color="auto" w:fill="FFFFFF"/>
          </w:tcPr>
          <w:p w:rsidR="008F32B2" w:rsidRDefault="008F32B2">
            <w:pPr>
              <w:spacing w:after="0" w:line="240" w:lineRule="auto"/>
              <w:ind w:right="-1475"/>
              <w:rPr>
                <w:rFonts w:ascii="Garamond" w:eastAsia="Times New Roman" w:hAnsi="Garamond" w:cs="Times New Roman"/>
                <w:sz w:val="24"/>
                <w:szCs w:val="24"/>
              </w:rPr>
            </w:pPr>
          </w:p>
        </w:tc>
        <w:tc>
          <w:tcPr>
            <w:tcW w:w="367" w:type="pct"/>
            <w:tcBorders>
              <w:top w:val="single" w:sz="4" w:space="0" w:color="auto"/>
              <w:left w:val="single" w:sz="4" w:space="0" w:color="auto"/>
              <w:bottom w:val="single" w:sz="4" w:space="0" w:color="auto"/>
              <w:right w:val="single" w:sz="4" w:space="0" w:color="auto"/>
            </w:tcBorders>
            <w:shd w:val="pct25" w:color="auto" w:fill="FFFFFF"/>
          </w:tcPr>
          <w:p w:rsidR="008F32B2" w:rsidRDefault="008F32B2">
            <w:pPr>
              <w:spacing w:after="0" w:line="240" w:lineRule="auto"/>
              <w:ind w:right="-1475"/>
              <w:rPr>
                <w:rFonts w:ascii="Garamond" w:eastAsia="Times New Roman" w:hAnsi="Garamond" w:cs="Times New Roman"/>
                <w:sz w:val="24"/>
                <w:szCs w:val="24"/>
              </w:rPr>
            </w:pPr>
          </w:p>
        </w:tc>
        <w:tc>
          <w:tcPr>
            <w:tcW w:w="367" w:type="pct"/>
            <w:tcBorders>
              <w:top w:val="single" w:sz="4" w:space="0" w:color="auto"/>
              <w:left w:val="single" w:sz="4" w:space="0" w:color="auto"/>
              <w:bottom w:val="single" w:sz="4" w:space="0" w:color="auto"/>
              <w:right w:val="single" w:sz="4" w:space="0" w:color="auto"/>
            </w:tcBorders>
            <w:shd w:val="pct25" w:color="auto" w:fill="FFFFFF"/>
          </w:tcPr>
          <w:p w:rsidR="008F32B2" w:rsidRDefault="008F32B2">
            <w:pPr>
              <w:spacing w:after="0" w:line="240" w:lineRule="auto"/>
              <w:ind w:right="-1475"/>
              <w:rPr>
                <w:rFonts w:ascii="Garamond" w:eastAsia="Times New Roman" w:hAnsi="Garamond" w:cs="Times New Roman"/>
                <w:sz w:val="24"/>
                <w:szCs w:val="24"/>
              </w:rPr>
            </w:pPr>
          </w:p>
        </w:tc>
        <w:tc>
          <w:tcPr>
            <w:tcW w:w="367" w:type="pct"/>
            <w:tcBorders>
              <w:top w:val="single" w:sz="4" w:space="0" w:color="auto"/>
              <w:left w:val="single" w:sz="4" w:space="0" w:color="auto"/>
              <w:bottom w:val="single" w:sz="4" w:space="0" w:color="auto"/>
              <w:right w:val="single" w:sz="4" w:space="0" w:color="auto"/>
            </w:tcBorders>
            <w:shd w:val="pct25" w:color="auto" w:fill="FFFFFF"/>
          </w:tcPr>
          <w:p w:rsidR="008F32B2" w:rsidRDefault="008F32B2">
            <w:pPr>
              <w:spacing w:after="0" w:line="240" w:lineRule="auto"/>
              <w:ind w:right="-1475"/>
              <w:rPr>
                <w:rFonts w:ascii="Garamond" w:eastAsia="Times New Roman" w:hAnsi="Garamond" w:cs="Times New Roman"/>
                <w:sz w:val="24"/>
                <w:szCs w:val="24"/>
              </w:rPr>
            </w:pPr>
          </w:p>
        </w:tc>
        <w:tc>
          <w:tcPr>
            <w:tcW w:w="367" w:type="pct"/>
            <w:tcBorders>
              <w:top w:val="single" w:sz="4" w:space="0" w:color="auto"/>
              <w:left w:val="single" w:sz="4" w:space="0" w:color="auto"/>
              <w:bottom w:val="single" w:sz="4" w:space="0" w:color="auto"/>
              <w:right w:val="single" w:sz="4" w:space="0" w:color="auto"/>
            </w:tcBorders>
            <w:shd w:val="pct25" w:color="auto" w:fill="FFFFFF"/>
          </w:tcPr>
          <w:p w:rsidR="008F32B2" w:rsidRDefault="008F32B2">
            <w:pPr>
              <w:spacing w:after="0" w:line="240" w:lineRule="auto"/>
              <w:ind w:right="-1475"/>
              <w:rPr>
                <w:rFonts w:ascii="Garamond" w:eastAsia="Times New Roman" w:hAnsi="Garamond" w:cs="Times New Roman"/>
                <w:sz w:val="24"/>
                <w:szCs w:val="24"/>
              </w:rPr>
            </w:pPr>
          </w:p>
        </w:tc>
        <w:tc>
          <w:tcPr>
            <w:tcW w:w="367" w:type="pct"/>
            <w:tcBorders>
              <w:top w:val="single" w:sz="4" w:space="0" w:color="auto"/>
              <w:left w:val="single" w:sz="4" w:space="0" w:color="auto"/>
              <w:bottom w:val="single" w:sz="4" w:space="0" w:color="auto"/>
              <w:right w:val="single" w:sz="4" w:space="0" w:color="auto"/>
            </w:tcBorders>
            <w:shd w:val="pct25" w:color="auto" w:fill="FFFFFF"/>
          </w:tcPr>
          <w:p w:rsidR="008F32B2" w:rsidRDefault="008F32B2">
            <w:pPr>
              <w:spacing w:after="0" w:line="240" w:lineRule="auto"/>
              <w:ind w:right="-1475"/>
              <w:rPr>
                <w:rFonts w:ascii="Garamond" w:eastAsia="Times New Roman" w:hAnsi="Garamond" w:cs="Times New Roman"/>
                <w:sz w:val="24"/>
                <w:szCs w:val="24"/>
              </w:rPr>
            </w:pPr>
          </w:p>
        </w:tc>
        <w:tc>
          <w:tcPr>
            <w:tcW w:w="1391" w:type="pct"/>
            <w:tcBorders>
              <w:top w:val="single" w:sz="4" w:space="0" w:color="auto"/>
              <w:left w:val="single" w:sz="4" w:space="0" w:color="auto"/>
              <w:bottom w:val="single" w:sz="4" w:space="0" w:color="auto"/>
              <w:right w:val="single" w:sz="4" w:space="0" w:color="auto"/>
            </w:tcBorders>
            <w:shd w:val="pct25" w:color="auto" w:fill="FFFFFF"/>
          </w:tcPr>
          <w:p w:rsidR="008F32B2" w:rsidRDefault="008F32B2">
            <w:pPr>
              <w:spacing w:after="0" w:line="240" w:lineRule="auto"/>
              <w:ind w:right="-1475"/>
              <w:rPr>
                <w:rFonts w:ascii="Garamond" w:eastAsia="Times New Roman" w:hAnsi="Garamond" w:cs="Times New Roman"/>
                <w:sz w:val="24"/>
                <w:szCs w:val="24"/>
              </w:rPr>
            </w:pPr>
          </w:p>
        </w:tc>
      </w:tr>
      <w:tr w:rsidR="008F32B2" w:rsidTr="008F32B2">
        <w:trPr>
          <w:cantSplit/>
        </w:trPr>
        <w:tc>
          <w:tcPr>
            <w:tcW w:w="905" w:type="pct"/>
            <w:tcBorders>
              <w:top w:val="single" w:sz="4" w:space="0" w:color="auto"/>
              <w:left w:val="single" w:sz="4" w:space="0" w:color="auto"/>
              <w:bottom w:val="single" w:sz="4" w:space="0" w:color="auto"/>
              <w:right w:val="single" w:sz="4" w:space="0" w:color="auto"/>
            </w:tcBorders>
            <w:hideMark/>
          </w:tcPr>
          <w:p w:rsidR="008F32B2" w:rsidRDefault="008F32B2">
            <w:pPr>
              <w:spacing w:after="0" w:line="240" w:lineRule="auto"/>
              <w:ind w:right="-108"/>
              <w:rPr>
                <w:rFonts w:ascii="Garamond" w:eastAsia="Times New Roman" w:hAnsi="Garamond" w:cs="Times New Roman"/>
                <w:sz w:val="24"/>
                <w:szCs w:val="24"/>
              </w:rPr>
            </w:pPr>
            <w:r>
              <w:rPr>
                <w:rFonts w:ascii="Garamond" w:eastAsia="Times New Roman" w:hAnsi="Garamond" w:cs="Times New Roman"/>
                <w:sz w:val="24"/>
                <w:szCs w:val="24"/>
              </w:rPr>
              <w:t>Préparation Activité 3 (titre)</w:t>
            </w:r>
          </w:p>
        </w:tc>
        <w:tc>
          <w:tcPr>
            <w:tcW w:w="571" w:type="pct"/>
            <w:tcBorders>
              <w:top w:val="single" w:sz="4" w:space="0" w:color="auto"/>
              <w:left w:val="single" w:sz="4" w:space="0" w:color="auto"/>
              <w:bottom w:val="single" w:sz="4" w:space="0" w:color="auto"/>
              <w:right w:val="single" w:sz="4" w:space="0" w:color="auto"/>
            </w:tcBorders>
          </w:tcPr>
          <w:p w:rsidR="008F32B2" w:rsidRDefault="008F32B2">
            <w:pPr>
              <w:spacing w:after="0" w:line="240" w:lineRule="auto"/>
              <w:ind w:right="-1475"/>
              <w:rPr>
                <w:rFonts w:ascii="Garamond" w:eastAsia="Times New Roman" w:hAnsi="Garamond" w:cs="Times New Roman"/>
                <w:sz w:val="24"/>
                <w:szCs w:val="24"/>
              </w:rPr>
            </w:pPr>
          </w:p>
        </w:tc>
        <w:tc>
          <w:tcPr>
            <w:tcW w:w="296" w:type="pct"/>
            <w:tcBorders>
              <w:top w:val="single" w:sz="4" w:space="0" w:color="auto"/>
              <w:left w:val="single" w:sz="4" w:space="0" w:color="auto"/>
              <w:bottom w:val="single" w:sz="4" w:space="0" w:color="auto"/>
              <w:right w:val="single" w:sz="4" w:space="0" w:color="auto"/>
            </w:tcBorders>
            <w:shd w:val="pct25" w:color="auto" w:fill="FFFFFF"/>
          </w:tcPr>
          <w:p w:rsidR="008F32B2" w:rsidRDefault="008F32B2">
            <w:pPr>
              <w:spacing w:after="0" w:line="240" w:lineRule="auto"/>
              <w:ind w:right="-1475"/>
              <w:rPr>
                <w:rFonts w:ascii="Garamond" w:eastAsia="Times New Roman" w:hAnsi="Garamond" w:cs="Times New Roman"/>
                <w:sz w:val="24"/>
                <w:szCs w:val="24"/>
              </w:rPr>
            </w:pPr>
          </w:p>
        </w:tc>
        <w:tc>
          <w:tcPr>
            <w:tcW w:w="367" w:type="pct"/>
            <w:tcBorders>
              <w:top w:val="single" w:sz="4" w:space="0" w:color="auto"/>
              <w:left w:val="single" w:sz="4" w:space="0" w:color="auto"/>
              <w:bottom w:val="single" w:sz="4" w:space="0" w:color="auto"/>
              <w:right w:val="single" w:sz="4" w:space="0" w:color="auto"/>
            </w:tcBorders>
          </w:tcPr>
          <w:p w:rsidR="008F32B2" w:rsidRDefault="008F32B2">
            <w:pPr>
              <w:spacing w:after="0" w:line="240" w:lineRule="auto"/>
              <w:ind w:right="-1475"/>
              <w:rPr>
                <w:rFonts w:ascii="Garamond" w:eastAsia="Times New Roman" w:hAnsi="Garamond" w:cs="Times New Roman"/>
                <w:sz w:val="24"/>
                <w:szCs w:val="24"/>
              </w:rPr>
            </w:pPr>
          </w:p>
        </w:tc>
        <w:tc>
          <w:tcPr>
            <w:tcW w:w="367" w:type="pct"/>
            <w:tcBorders>
              <w:top w:val="single" w:sz="4" w:space="0" w:color="auto"/>
              <w:left w:val="single" w:sz="4" w:space="0" w:color="auto"/>
              <w:bottom w:val="single" w:sz="4" w:space="0" w:color="auto"/>
              <w:right w:val="single" w:sz="4" w:space="0" w:color="auto"/>
            </w:tcBorders>
          </w:tcPr>
          <w:p w:rsidR="008F32B2" w:rsidRDefault="008F32B2">
            <w:pPr>
              <w:spacing w:after="0" w:line="240" w:lineRule="auto"/>
              <w:ind w:right="-1475"/>
              <w:rPr>
                <w:rFonts w:ascii="Garamond" w:eastAsia="Times New Roman" w:hAnsi="Garamond" w:cs="Times New Roman"/>
                <w:sz w:val="24"/>
                <w:szCs w:val="24"/>
              </w:rPr>
            </w:pPr>
          </w:p>
        </w:tc>
        <w:tc>
          <w:tcPr>
            <w:tcW w:w="367" w:type="pct"/>
            <w:tcBorders>
              <w:top w:val="single" w:sz="4" w:space="0" w:color="auto"/>
              <w:left w:val="single" w:sz="4" w:space="0" w:color="auto"/>
              <w:bottom w:val="single" w:sz="4" w:space="0" w:color="auto"/>
              <w:right w:val="single" w:sz="4" w:space="0" w:color="auto"/>
            </w:tcBorders>
          </w:tcPr>
          <w:p w:rsidR="008F32B2" w:rsidRDefault="008F32B2">
            <w:pPr>
              <w:spacing w:after="0" w:line="240" w:lineRule="auto"/>
              <w:ind w:right="-1475"/>
              <w:rPr>
                <w:rFonts w:ascii="Garamond" w:eastAsia="Times New Roman" w:hAnsi="Garamond" w:cs="Times New Roman"/>
                <w:sz w:val="24"/>
                <w:szCs w:val="24"/>
              </w:rPr>
            </w:pPr>
          </w:p>
        </w:tc>
        <w:tc>
          <w:tcPr>
            <w:tcW w:w="367" w:type="pct"/>
            <w:tcBorders>
              <w:top w:val="single" w:sz="4" w:space="0" w:color="auto"/>
              <w:left w:val="single" w:sz="4" w:space="0" w:color="auto"/>
              <w:bottom w:val="single" w:sz="4" w:space="0" w:color="auto"/>
              <w:right w:val="single" w:sz="4" w:space="0" w:color="auto"/>
            </w:tcBorders>
          </w:tcPr>
          <w:p w:rsidR="008F32B2" w:rsidRDefault="008F32B2">
            <w:pPr>
              <w:spacing w:after="0" w:line="240" w:lineRule="auto"/>
              <w:ind w:right="-1475"/>
              <w:rPr>
                <w:rFonts w:ascii="Garamond" w:eastAsia="Times New Roman" w:hAnsi="Garamond" w:cs="Times New Roman"/>
                <w:sz w:val="24"/>
                <w:szCs w:val="24"/>
              </w:rPr>
            </w:pPr>
          </w:p>
        </w:tc>
        <w:tc>
          <w:tcPr>
            <w:tcW w:w="367" w:type="pct"/>
            <w:tcBorders>
              <w:top w:val="single" w:sz="4" w:space="0" w:color="auto"/>
              <w:left w:val="single" w:sz="4" w:space="0" w:color="auto"/>
              <w:bottom w:val="single" w:sz="4" w:space="0" w:color="auto"/>
              <w:right w:val="single" w:sz="4" w:space="0" w:color="auto"/>
            </w:tcBorders>
          </w:tcPr>
          <w:p w:rsidR="008F32B2" w:rsidRDefault="008F32B2">
            <w:pPr>
              <w:spacing w:after="0" w:line="240" w:lineRule="auto"/>
              <w:ind w:right="-1475"/>
              <w:rPr>
                <w:rFonts w:ascii="Garamond" w:eastAsia="Times New Roman" w:hAnsi="Garamond" w:cs="Times New Roman"/>
                <w:sz w:val="24"/>
                <w:szCs w:val="24"/>
              </w:rPr>
            </w:pPr>
          </w:p>
        </w:tc>
        <w:tc>
          <w:tcPr>
            <w:tcW w:w="1391" w:type="pct"/>
            <w:tcBorders>
              <w:top w:val="single" w:sz="4" w:space="0" w:color="auto"/>
              <w:left w:val="single" w:sz="4" w:space="0" w:color="auto"/>
              <w:bottom w:val="single" w:sz="4" w:space="0" w:color="auto"/>
              <w:right w:val="single" w:sz="4" w:space="0" w:color="auto"/>
            </w:tcBorders>
          </w:tcPr>
          <w:p w:rsidR="008F32B2" w:rsidRDefault="008F32B2">
            <w:pPr>
              <w:spacing w:after="0" w:line="240" w:lineRule="auto"/>
              <w:ind w:right="-1475"/>
              <w:rPr>
                <w:rFonts w:ascii="Garamond" w:eastAsia="Times New Roman" w:hAnsi="Garamond" w:cs="Times New Roman"/>
                <w:sz w:val="24"/>
                <w:szCs w:val="24"/>
              </w:rPr>
            </w:pPr>
          </w:p>
        </w:tc>
      </w:tr>
      <w:tr w:rsidR="008F32B2" w:rsidTr="008F32B2">
        <w:trPr>
          <w:cantSplit/>
        </w:trPr>
        <w:tc>
          <w:tcPr>
            <w:tcW w:w="905" w:type="pct"/>
            <w:tcBorders>
              <w:top w:val="single" w:sz="4" w:space="0" w:color="auto"/>
              <w:left w:val="single" w:sz="4" w:space="0" w:color="auto"/>
              <w:bottom w:val="single" w:sz="4" w:space="0" w:color="auto"/>
              <w:right w:val="single" w:sz="4" w:space="0" w:color="auto"/>
            </w:tcBorders>
            <w:hideMark/>
          </w:tcPr>
          <w:p w:rsidR="008F32B2" w:rsidRDefault="008F32B2">
            <w:pPr>
              <w:spacing w:after="0" w:line="240" w:lineRule="auto"/>
              <w:ind w:right="-108"/>
              <w:rPr>
                <w:rFonts w:ascii="Garamond" w:eastAsia="Times New Roman" w:hAnsi="Garamond" w:cs="Times New Roman"/>
                <w:sz w:val="24"/>
                <w:szCs w:val="24"/>
              </w:rPr>
            </w:pPr>
            <w:r>
              <w:rPr>
                <w:rFonts w:ascii="Garamond" w:eastAsia="Times New Roman" w:hAnsi="Garamond" w:cs="Times New Roman"/>
                <w:sz w:val="24"/>
                <w:szCs w:val="24"/>
              </w:rPr>
              <w:t>etc.</w:t>
            </w:r>
          </w:p>
        </w:tc>
        <w:tc>
          <w:tcPr>
            <w:tcW w:w="571" w:type="pct"/>
            <w:tcBorders>
              <w:top w:val="single" w:sz="4" w:space="0" w:color="auto"/>
              <w:left w:val="single" w:sz="4" w:space="0" w:color="auto"/>
              <w:bottom w:val="single" w:sz="4" w:space="0" w:color="auto"/>
              <w:right w:val="single" w:sz="4" w:space="0" w:color="auto"/>
            </w:tcBorders>
          </w:tcPr>
          <w:p w:rsidR="008F32B2" w:rsidRDefault="008F32B2">
            <w:pPr>
              <w:spacing w:after="0" w:line="240" w:lineRule="auto"/>
              <w:ind w:right="-1475"/>
              <w:rPr>
                <w:rFonts w:ascii="Garamond" w:eastAsia="Times New Roman" w:hAnsi="Garamond" w:cs="Times New Roman"/>
                <w:sz w:val="24"/>
                <w:szCs w:val="24"/>
              </w:rPr>
            </w:pPr>
          </w:p>
        </w:tc>
        <w:tc>
          <w:tcPr>
            <w:tcW w:w="296" w:type="pct"/>
            <w:tcBorders>
              <w:top w:val="single" w:sz="4" w:space="0" w:color="auto"/>
              <w:left w:val="single" w:sz="4" w:space="0" w:color="auto"/>
              <w:bottom w:val="single" w:sz="4" w:space="0" w:color="auto"/>
              <w:right w:val="single" w:sz="4" w:space="0" w:color="auto"/>
            </w:tcBorders>
          </w:tcPr>
          <w:p w:rsidR="008F32B2" w:rsidRDefault="008F32B2">
            <w:pPr>
              <w:spacing w:after="0" w:line="240" w:lineRule="auto"/>
              <w:ind w:right="-1475"/>
              <w:rPr>
                <w:rFonts w:ascii="Garamond" w:eastAsia="Times New Roman" w:hAnsi="Garamond" w:cs="Times New Roman"/>
                <w:sz w:val="24"/>
                <w:szCs w:val="24"/>
              </w:rPr>
            </w:pPr>
          </w:p>
        </w:tc>
        <w:tc>
          <w:tcPr>
            <w:tcW w:w="367" w:type="pct"/>
            <w:tcBorders>
              <w:top w:val="single" w:sz="4" w:space="0" w:color="auto"/>
              <w:left w:val="single" w:sz="4" w:space="0" w:color="auto"/>
              <w:bottom w:val="single" w:sz="4" w:space="0" w:color="auto"/>
              <w:right w:val="single" w:sz="4" w:space="0" w:color="auto"/>
            </w:tcBorders>
          </w:tcPr>
          <w:p w:rsidR="008F32B2" w:rsidRDefault="008F32B2">
            <w:pPr>
              <w:spacing w:after="0" w:line="240" w:lineRule="auto"/>
              <w:ind w:right="-1475"/>
              <w:rPr>
                <w:rFonts w:ascii="Garamond" w:eastAsia="Times New Roman" w:hAnsi="Garamond" w:cs="Times New Roman"/>
                <w:sz w:val="24"/>
                <w:szCs w:val="24"/>
              </w:rPr>
            </w:pPr>
          </w:p>
        </w:tc>
        <w:tc>
          <w:tcPr>
            <w:tcW w:w="367" w:type="pct"/>
            <w:tcBorders>
              <w:top w:val="single" w:sz="4" w:space="0" w:color="auto"/>
              <w:left w:val="single" w:sz="4" w:space="0" w:color="auto"/>
              <w:bottom w:val="single" w:sz="4" w:space="0" w:color="auto"/>
              <w:right w:val="single" w:sz="4" w:space="0" w:color="auto"/>
            </w:tcBorders>
          </w:tcPr>
          <w:p w:rsidR="008F32B2" w:rsidRDefault="008F32B2">
            <w:pPr>
              <w:spacing w:after="0" w:line="240" w:lineRule="auto"/>
              <w:ind w:right="-1475"/>
              <w:rPr>
                <w:rFonts w:ascii="Garamond" w:eastAsia="Times New Roman" w:hAnsi="Garamond" w:cs="Times New Roman"/>
                <w:sz w:val="24"/>
                <w:szCs w:val="24"/>
              </w:rPr>
            </w:pPr>
          </w:p>
        </w:tc>
        <w:tc>
          <w:tcPr>
            <w:tcW w:w="367" w:type="pct"/>
            <w:tcBorders>
              <w:top w:val="single" w:sz="4" w:space="0" w:color="auto"/>
              <w:left w:val="single" w:sz="4" w:space="0" w:color="auto"/>
              <w:bottom w:val="single" w:sz="4" w:space="0" w:color="auto"/>
              <w:right w:val="single" w:sz="4" w:space="0" w:color="auto"/>
            </w:tcBorders>
          </w:tcPr>
          <w:p w:rsidR="008F32B2" w:rsidRDefault="008F32B2">
            <w:pPr>
              <w:spacing w:after="0" w:line="240" w:lineRule="auto"/>
              <w:ind w:right="-1475"/>
              <w:rPr>
                <w:rFonts w:ascii="Garamond" w:eastAsia="Times New Roman" w:hAnsi="Garamond" w:cs="Times New Roman"/>
                <w:sz w:val="24"/>
                <w:szCs w:val="24"/>
              </w:rPr>
            </w:pPr>
          </w:p>
        </w:tc>
        <w:tc>
          <w:tcPr>
            <w:tcW w:w="367" w:type="pct"/>
            <w:tcBorders>
              <w:top w:val="single" w:sz="4" w:space="0" w:color="auto"/>
              <w:left w:val="single" w:sz="4" w:space="0" w:color="auto"/>
              <w:bottom w:val="single" w:sz="4" w:space="0" w:color="auto"/>
              <w:right w:val="single" w:sz="4" w:space="0" w:color="auto"/>
            </w:tcBorders>
          </w:tcPr>
          <w:p w:rsidR="008F32B2" w:rsidRDefault="008F32B2">
            <w:pPr>
              <w:spacing w:after="0" w:line="240" w:lineRule="auto"/>
              <w:ind w:right="-1475"/>
              <w:rPr>
                <w:rFonts w:ascii="Garamond" w:eastAsia="Times New Roman" w:hAnsi="Garamond" w:cs="Times New Roman"/>
                <w:sz w:val="24"/>
                <w:szCs w:val="24"/>
              </w:rPr>
            </w:pPr>
          </w:p>
        </w:tc>
        <w:tc>
          <w:tcPr>
            <w:tcW w:w="367" w:type="pct"/>
            <w:tcBorders>
              <w:top w:val="single" w:sz="4" w:space="0" w:color="auto"/>
              <w:left w:val="single" w:sz="4" w:space="0" w:color="auto"/>
              <w:bottom w:val="single" w:sz="4" w:space="0" w:color="auto"/>
              <w:right w:val="single" w:sz="4" w:space="0" w:color="auto"/>
            </w:tcBorders>
          </w:tcPr>
          <w:p w:rsidR="008F32B2" w:rsidRDefault="008F32B2">
            <w:pPr>
              <w:spacing w:after="0" w:line="240" w:lineRule="auto"/>
              <w:ind w:right="-1475"/>
              <w:rPr>
                <w:rFonts w:ascii="Garamond" w:eastAsia="Times New Roman" w:hAnsi="Garamond" w:cs="Times New Roman"/>
                <w:sz w:val="24"/>
                <w:szCs w:val="24"/>
              </w:rPr>
            </w:pPr>
          </w:p>
        </w:tc>
        <w:tc>
          <w:tcPr>
            <w:tcW w:w="1391" w:type="pct"/>
            <w:tcBorders>
              <w:top w:val="single" w:sz="4" w:space="0" w:color="auto"/>
              <w:left w:val="single" w:sz="4" w:space="0" w:color="auto"/>
              <w:bottom w:val="single" w:sz="4" w:space="0" w:color="auto"/>
              <w:right w:val="single" w:sz="4" w:space="0" w:color="auto"/>
            </w:tcBorders>
          </w:tcPr>
          <w:p w:rsidR="008F32B2" w:rsidRDefault="008F32B2">
            <w:pPr>
              <w:spacing w:after="0" w:line="240" w:lineRule="auto"/>
              <w:ind w:right="-1475"/>
              <w:rPr>
                <w:rFonts w:ascii="Garamond" w:eastAsia="Times New Roman" w:hAnsi="Garamond" w:cs="Times New Roman"/>
                <w:sz w:val="24"/>
                <w:szCs w:val="24"/>
              </w:rPr>
            </w:pPr>
          </w:p>
        </w:tc>
      </w:tr>
      <w:tr w:rsidR="008F32B2" w:rsidTr="008F32B2">
        <w:trPr>
          <w:cantSplit/>
        </w:trPr>
        <w:tc>
          <w:tcPr>
            <w:tcW w:w="905" w:type="pct"/>
            <w:tcBorders>
              <w:top w:val="single" w:sz="4" w:space="0" w:color="auto"/>
              <w:left w:val="single" w:sz="4" w:space="0" w:color="auto"/>
              <w:bottom w:val="single" w:sz="4" w:space="0" w:color="auto"/>
              <w:right w:val="single" w:sz="4" w:space="0" w:color="auto"/>
            </w:tcBorders>
          </w:tcPr>
          <w:p w:rsidR="008F32B2" w:rsidRDefault="008F32B2">
            <w:pPr>
              <w:spacing w:after="0" w:line="240" w:lineRule="auto"/>
              <w:ind w:right="-108"/>
              <w:rPr>
                <w:rFonts w:ascii="Garamond" w:eastAsia="Times New Roman" w:hAnsi="Garamond" w:cs="Times New Roman"/>
                <w:sz w:val="24"/>
                <w:szCs w:val="24"/>
              </w:rPr>
            </w:pPr>
          </w:p>
        </w:tc>
        <w:tc>
          <w:tcPr>
            <w:tcW w:w="571" w:type="pct"/>
            <w:tcBorders>
              <w:top w:val="single" w:sz="4" w:space="0" w:color="auto"/>
              <w:left w:val="single" w:sz="4" w:space="0" w:color="auto"/>
              <w:bottom w:val="single" w:sz="4" w:space="0" w:color="auto"/>
              <w:right w:val="single" w:sz="4" w:space="0" w:color="auto"/>
            </w:tcBorders>
          </w:tcPr>
          <w:p w:rsidR="008F32B2" w:rsidRDefault="008F32B2">
            <w:pPr>
              <w:spacing w:after="0" w:line="240" w:lineRule="auto"/>
              <w:ind w:right="-1475"/>
              <w:rPr>
                <w:rFonts w:ascii="Garamond" w:eastAsia="Times New Roman" w:hAnsi="Garamond" w:cs="Times New Roman"/>
                <w:sz w:val="24"/>
                <w:szCs w:val="24"/>
              </w:rPr>
            </w:pPr>
          </w:p>
        </w:tc>
        <w:tc>
          <w:tcPr>
            <w:tcW w:w="296" w:type="pct"/>
            <w:tcBorders>
              <w:top w:val="single" w:sz="4" w:space="0" w:color="auto"/>
              <w:left w:val="single" w:sz="4" w:space="0" w:color="auto"/>
              <w:bottom w:val="single" w:sz="4" w:space="0" w:color="auto"/>
              <w:right w:val="single" w:sz="4" w:space="0" w:color="auto"/>
            </w:tcBorders>
          </w:tcPr>
          <w:p w:rsidR="008F32B2" w:rsidRDefault="008F32B2">
            <w:pPr>
              <w:spacing w:after="0" w:line="240" w:lineRule="auto"/>
              <w:ind w:right="-1475"/>
              <w:rPr>
                <w:rFonts w:ascii="Garamond" w:eastAsia="Times New Roman" w:hAnsi="Garamond" w:cs="Times New Roman"/>
                <w:sz w:val="24"/>
                <w:szCs w:val="24"/>
              </w:rPr>
            </w:pPr>
          </w:p>
        </w:tc>
        <w:tc>
          <w:tcPr>
            <w:tcW w:w="367" w:type="pct"/>
            <w:tcBorders>
              <w:top w:val="single" w:sz="4" w:space="0" w:color="auto"/>
              <w:left w:val="single" w:sz="4" w:space="0" w:color="auto"/>
              <w:bottom w:val="single" w:sz="4" w:space="0" w:color="auto"/>
              <w:right w:val="single" w:sz="4" w:space="0" w:color="auto"/>
            </w:tcBorders>
          </w:tcPr>
          <w:p w:rsidR="008F32B2" w:rsidRDefault="008F32B2">
            <w:pPr>
              <w:spacing w:after="0" w:line="240" w:lineRule="auto"/>
              <w:ind w:right="-1475"/>
              <w:rPr>
                <w:rFonts w:ascii="Garamond" w:eastAsia="Times New Roman" w:hAnsi="Garamond" w:cs="Times New Roman"/>
                <w:sz w:val="24"/>
                <w:szCs w:val="24"/>
              </w:rPr>
            </w:pPr>
          </w:p>
        </w:tc>
        <w:tc>
          <w:tcPr>
            <w:tcW w:w="367" w:type="pct"/>
            <w:tcBorders>
              <w:top w:val="single" w:sz="4" w:space="0" w:color="auto"/>
              <w:left w:val="single" w:sz="4" w:space="0" w:color="auto"/>
              <w:bottom w:val="single" w:sz="4" w:space="0" w:color="auto"/>
              <w:right w:val="single" w:sz="4" w:space="0" w:color="auto"/>
            </w:tcBorders>
          </w:tcPr>
          <w:p w:rsidR="008F32B2" w:rsidRDefault="008F32B2">
            <w:pPr>
              <w:spacing w:after="0" w:line="240" w:lineRule="auto"/>
              <w:ind w:right="-1475"/>
              <w:rPr>
                <w:rFonts w:ascii="Garamond" w:eastAsia="Times New Roman" w:hAnsi="Garamond" w:cs="Times New Roman"/>
                <w:sz w:val="24"/>
                <w:szCs w:val="24"/>
              </w:rPr>
            </w:pPr>
          </w:p>
        </w:tc>
        <w:tc>
          <w:tcPr>
            <w:tcW w:w="367" w:type="pct"/>
            <w:tcBorders>
              <w:top w:val="single" w:sz="4" w:space="0" w:color="auto"/>
              <w:left w:val="single" w:sz="4" w:space="0" w:color="auto"/>
              <w:bottom w:val="single" w:sz="4" w:space="0" w:color="auto"/>
              <w:right w:val="single" w:sz="4" w:space="0" w:color="auto"/>
            </w:tcBorders>
          </w:tcPr>
          <w:p w:rsidR="008F32B2" w:rsidRDefault="008F32B2">
            <w:pPr>
              <w:spacing w:after="0" w:line="240" w:lineRule="auto"/>
              <w:ind w:right="-1475"/>
              <w:rPr>
                <w:rFonts w:ascii="Garamond" w:eastAsia="Times New Roman" w:hAnsi="Garamond" w:cs="Times New Roman"/>
                <w:sz w:val="24"/>
                <w:szCs w:val="24"/>
              </w:rPr>
            </w:pPr>
          </w:p>
        </w:tc>
        <w:tc>
          <w:tcPr>
            <w:tcW w:w="367" w:type="pct"/>
            <w:tcBorders>
              <w:top w:val="single" w:sz="4" w:space="0" w:color="auto"/>
              <w:left w:val="single" w:sz="4" w:space="0" w:color="auto"/>
              <w:bottom w:val="single" w:sz="4" w:space="0" w:color="auto"/>
              <w:right w:val="single" w:sz="4" w:space="0" w:color="auto"/>
            </w:tcBorders>
          </w:tcPr>
          <w:p w:rsidR="008F32B2" w:rsidRDefault="008F32B2">
            <w:pPr>
              <w:spacing w:after="0" w:line="240" w:lineRule="auto"/>
              <w:ind w:right="-1475"/>
              <w:rPr>
                <w:rFonts w:ascii="Garamond" w:eastAsia="Times New Roman" w:hAnsi="Garamond" w:cs="Times New Roman"/>
                <w:sz w:val="24"/>
                <w:szCs w:val="24"/>
              </w:rPr>
            </w:pPr>
          </w:p>
        </w:tc>
        <w:tc>
          <w:tcPr>
            <w:tcW w:w="367" w:type="pct"/>
            <w:tcBorders>
              <w:top w:val="single" w:sz="4" w:space="0" w:color="auto"/>
              <w:left w:val="single" w:sz="4" w:space="0" w:color="auto"/>
              <w:bottom w:val="single" w:sz="4" w:space="0" w:color="auto"/>
              <w:right w:val="single" w:sz="4" w:space="0" w:color="auto"/>
            </w:tcBorders>
          </w:tcPr>
          <w:p w:rsidR="008F32B2" w:rsidRDefault="008F32B2">
            <w:pPr>
              <w:spacing w:after="0" w:line="240" w:lineRule="auto"/>
              <w:ind w:right="-1475"/>
              <w:rPr>
                <w:rFonts w:ascii="Garamond" w:eastAsia="Times New Roman" w:hAnsi="Garamond" w:cs="Times New Roman"/>
                <w:sz w:val="24"/>
                <w:szCs w:val="24"/>
              </w:rPr>
            </w:pPr>
          </w:p>
        </w:tc>
        <w:tc>
          <w:tcPr>
            <w:tcW w:w="1391" w:type="pct"/>
            <w:tcBorders>
              <w:top w:val="single" w:sz="4" w:space="0" w:color="auto"/>
              <w:left w:val="single" w:sz="4" w:space="0" w:color="auto"/>
              <w:bottom w:val="single" w:sz="4" w:space="0" w:color="auto"/>
              <w:right w:val="single" w:sz="4" w:space="0" w:color="auto"/>
            </w:tcBorders>
          </w:tcPr>
          <w:p w:rsidR="008F32B2" w:rsidRDefault="008F32B2">
            <w:pPr>
              <w:spacing w:after="0" w:line="240" w:lineRule="auto"/>
              <w:ind w:right="-1475"/>
              <w:rPr>
                <w:rFonts w:ascii="Garamond" w:eastAsia="Times New Roman" w:hAnsi="Garamond" w:cs="Times New Roman"/>
                <w:sz w:val="24"/>
                <w:szCs w:val="24"/>
              </w:rPr>
            </w:pPr>
          </w:p>
        </w:tc>
      </w:tr>
      <w:tr w:rsidR="008F32B2" w:rsidTr="008F32B2">
        <w:trPr>
          <w:cantSplit/>
        </w:trPr>
        <w:tc>
          <w:tcPr>
            <w:tcW w:w="905" w:type="pct"/>
            <w:tcBorders>
              <w:top w:val="single" w:sz="4" w:space="0" w:color="auto"/>
              <w:left w:val="single" w:sz="4" w:space="0" w:color="auto"/>
              <w:bottom w:val="single" w:sz="4" w:space="0" w:color="auto"/>
              <w:right w:val="single" w:sz="4" w:space="0" w:color="auto"/>
            </w:tcBorders>
          </w:tcPr>
          <w:p w:rsidR="008F32B2" w:rsidRDefault="008F32B2">
            <w:pPr>
              <w:spacing w:after="0" w:line="240" w:lineRule="auto"/>
              <w:ind w:right="-108"/>
              <w:rPr>
                <w:rFonts w:ascii="Garamond" w:eastAsia="Times New Roman" w:hAnsi="Garamond" w:cs="Times New Roman"/>
                <w:sz w:val="24"/>
                <w:szCs w:val="24"/>
              </w:rPr>
            </w:pPr>
          </w:p>
        </w:tc>
        <w:tc>
          <w:tcPr>
            <w:tcW w:w="571" w:type="pct"/>
            <w:tcBorders>
              <w:top w:val="single" w:sz="4" w:space="0" w:color="auto"/>
              <w:left w:val="single" w:sz="4" w:space="0" w:color="auto"/>
              <w:bottom w:val="single" w:sz="4" w:space="0" w:color="auto"/>
              <w:right w:val="single" w:sz="4" w:space="0" w:color="auto"/>
            </w:tcBorders>
          </w:tcPr>
          <w:p w:rsidR="008F32B2" w:rsidRDefault="008F32B2">
            <w:pPr>
              <w:spacing w:after="0" w:line="240" w:lineRule="auto"/>
              <w:ind w:right="-1475"/>
              <w:rPr>
                <w:rFonts w:ascii="Garamond" w:eastAsia="Times New Roman" w:hAnsi="Garamond" w:cs="Times New Roman"/>
                <w:sz w:val="24"/>
                <w:szCs w:val="24"/>
              </w:rPr>
            </w:pPr>
          </w:p>
        </w:tc>
        <w:tc>
          <w:tcPr>
            <w:tcW w:w="296" w:type="pct"/>
            <w:tcBorders>
              <w:top w:val="single" w:sz="4" w:space="0" w:color="auto"/>
              <w:left w:val="single" w:sz="4" w:space="0" w:color="auto"/>
              <w:bottom w:val="single" w:sz="4" w:space="0" w:color="auto"/>
              <w:right w:val="single" w:sz="4" w:space="0" w:color="auto"/>
            </w:tcBorders>
          </w:tcPr>
          <w:p w:rsidR="008F32B2" w:rsidRDefault="008F32B2">
            <w:pPr>
              <w:spacing w:after="0" w:line="240" w:lineRule="auto"/>
              <w:ind w:right="-1475"/>
              <w:rPr>
                <w:rFonts w:ascii="Garamond" w:eastAsia="Times New Roman" w:hAnsi="Garamond" w:cs="Times New Roman"/>
                <w:sz w:val="24"/>
                <w:szCs w:val="24"/>
              </w:rPr>
            </w:pPr>
          </w:p>
        </w:tc>
        <w:tc>
          <w:tcPr>
            <w:tcW w:w="367" w:type="pct"/>
            <w:tcBorders>
              <w:top w:val="single" w:sz="4" w:space="0" w:color="auto"/>
              <w:left w:val="single" w:sz="4" w:space="0" w:color="auto"/>
              <w:bottom w:val="single" w:sz="4" w:space="0" w:color="auto"/>
              <w:right w:val="single" w:sz="4" w:space="0" w:color="auto"/>
            </w:tcBorders>
          </w:tcPr>
          <w:p w:rsidR="008F32B2" w:rsidRDefault="008F32B2">
            <w:pPr>
              <w:spacing w:after="0" w:line="240" w:lineRule="auto"/>
              <w:ind w:right="-1475"/>
              <w:rPr>
                <w:rFonts w:ascii="Garamond" w:eastAsia="Times New Roman" w:hAnsi="Garamond" w:cs="Times New Roman"/>
                <w:sz w:val="24"/>
                <w:szCs w:val="24"/>
              </w:rPr>
            </w:pPr>
          </w:p>
        </w:tc>
        <w:tc>
          <w:tcPr>
            <w:tcW w:w="367" w:type="pct"/>
            <w:tcBorders>
              <w:top w:val="single" w:sz="4" w:space="0" w:color="auto"/>
              <w:left w:val="single" w:sz="4" w:space="0" w:color="auto"/>
              <w:bottom w:val="single" w:sz="4" w:space="0" w:color="auto"/>
              <w:right w:val="single" w:sz="4" w:space="0" w:color="auto"/>
            </w:tcBorders>
          </w:tcPr>
          <w:p w:rsidR="008F32B2" w:rsidRDefault="008F32B2">
            <w:pPr>
              <w:spacing w:after="0" w:line="240" w:lineRule="auto"/>
              <w:ind w:right="-1475"/>
              <w:rPr>
                <w:rFonts w:ascii="Garamond" w:eastAsia="Times New Roman" w:hAnsi="Garamond" w:cs="Times New Roman"/>
                <w:sz w:val="24"/>
                <w:szCs w:val="24"/>
              </w:rPr>
            </w:pPr>
          </w:p>
        </w:tc>
        <w:tc>
          <w:tcPr>
            <w:tcW w:w="367" w:type="pct"/>
            <w:tcBorders>
              <w:top w:val="single" w:sz="4" w:space="0" w:color="auto"/>
              <w:left w:val="single" w:sz="4" w:space="0" w:color="auto"/>
              <w:bottom w:val="single" w:sz="4" w:space="0" w:color="auto"/>
              <w:right w:val="single" w:sz="4" w:space="0" w:color="auto"/>
            </w:tcBorders>
          </w:tcPr>
          <w:p w:rsidR="008F32B2" w:rsidRDefault="008F32B2">
            <w:pPr>
              <w:spacing w:after="0" w:line="240" w:lineRule="auto"/>
              <w:ind w:right="-1475"/>
              <w:rPr>
                <w:rFonts w:ascii="Garamond" w:eastAsia="Times New Roman" w:hAnsi="Garamond" w:cs="Times New Roman"/>
                <w:sz w:val="24"/>
                <w:szCs w:val="24"/>
              </w:rPr>
            </w:pPr>
          </w:p>
        </w:tc>
        <w:tc>
          <w:tcPr>
            <w:tcW w:w="367" w:type="pct"/>
            <w:tcBorders>
              <w:top w:val="single" w:sz="4" w:space="0" w:color="auto"/>
              <w:left w:val="single" w:sz="4" w:space="0" w:color="auto"/>
              <w:bottom w:val="single" w:sz="4" w:space="0" w:color="auto"/>
              <w:right w:val="single" w:sz="4" w:space="0" w:color="auto"/>
            </w:tcBorders>
          </w:tcPr>
          <w:p w:rsidR="008F32B2" w:rsidRDefault="008F32B2">
            <w:pPr>
              <w:spacing w:after="0" w:line="240" w:lineRule="auto"/>
              <w:ind w:right="-1475"/>
              <w:rPr>
                <w:rFonts w:ascii="Garamond" w:eastAsia="Times New Roman" w:hAnsi="Garamond" w:cs="Times New Roman"/>
                <w:sz w:val="24"/>
                <w:szCs w:val="24"/>
              </w:rPr>
            </w:pPr>
          </w:p>
        </w:tc>
        <w:tc>
          <w:tcPr>
            <w:tcW w:w="367" w:type="pct"/>
            <w:tcBorders>
              <w:top w:val="single" w:sz="4" w:space="0" w:color="auto"/>
              <w:left w:val="single" w:sz="4" w:space="0" w:color="auto"/>
              <w:bottom w:val="single" w:sz="4" w:space="0" w:color="auto"/>
              <w:right w:val="single" w:sz="4" w:space="0" w:color="auto"/>
            </w:tcBorders>
          </w:tcPr>
          <w:p w:rsidR="008F32B2" w:rsidRDefault="008F32B2">
            <w:pPr>
              <w:spacing w:after="0" w:line="240" w:lineRule="auto"/>
              <w:ind w:right="-1475"/>
              <w:rPr>
                <w:rFonts w:ascii="Garamond" w:eastAsia="Times New Roman" w:hAnsi="Garamond" w:cs="Times New Roman"/>
                <w:sz w:val="24"/>
                <w:szCs w:val="24"/>
              </w:rPr>
            </w:pPr>
          </w:p>
        </w:tc>
        <w:tc>
          <w:tcPr>
            <w:tcW w:w="1391" w:type="pct"/>
            <w:tcBorders>
              <w:top w:val="single" w:sz="4" w:space="0" w:color="auto"/>
              <w:left w:val="single" w:sz="4" w:space="0" w:color="auto"/>
              <w:bottom w:val="single" w:sz="4" w:space="0" w:color="auto"/>
              <w:right w:val="single" w:sz="4" w:space="0" w:color="auto"/>
            </w:tcBorders>
          </w:tcPr>
          <w:p w:rsidR="008F32B2" w:rsidRDefault="008F32B2">
            <w:pPr>
              <w:spacing w:after="0" w:line="240" w:lineRule="auto"/>
              <w:ind w:right="-1475"/>
              <w:rPr>
                <w:rFonts w:ascii="Garamond" w:eastAsia="Times New Roman" w:hAnsi="Garamond" w:cs="Times New Roman"/>
                <w:sz w:val="24"/>
                <w:szCs w:val="24"/>
              </w:rPr>
            </w:pPr>
          </w:p>
        </w:tc>
      </w:tr>
    </w:tbl>
    <w:p w:rsidR="008F32B2" w:rsidRDefault="008F32B2" w:rsidP="008F32B2">
      <w:pPr>
        <w:spacing w:after="0" w:line="240" w:lineRule="auto"/>
        <w:rPr>
          <w:rFonts w:ascii="Garamond" w:eastAsia="Times New Roman" w:hAnsi="Garamond" w:cs="Times New Roman"/>
          <w:sz w:val="24"/>
          <w:szCs w:val="24"/>
        </w:rPr>
      </w:pPr>
    </w:p>
    <w:p w:rsidR="008F32B2" w:rsidRDefault="008F32B2" w:rsidP="008F32B2">
      <w:pPr>
        <w:spacing w:after="0" w:line="240" w:lineRule="auto"/>
        <w:jc w:val="both"/>
        <w:rPr>
          <w:rFonts w:ascii="Garamond" w:eastAsia="Times New Roman" w:hAnsi="Garamond" w:cs="Times New Roman"/>
          <w:sz w:val="24"/>
          <w:szCs w:val="24"/>
        </w:rPr>
      </w:pPr>
    </w:p>
    <w:p w:rsidR="008F32B2" w:rsidRDefault="008F32B2" w:rsidP="008F32B2">
      <w:pPr>
        <w:spacing w:after="0" w:line="240" w:lineRule="auto"/>
        <w:jc w:val="both"/>
        <w:rPr>
          <w:rFonts w:ascii="Garamond" w:eastAsia="Times New Roman" w:hAnsi="Garamond" w:cs="Times New Roman"/>
          <w:sz w:val="24"/>
          <w:szCs w:val="24"/>
        </w:rPr>
      </w:pPr>
    </w:p>
    <w:p w:rsidR="008F32B2" w:rsidRDefault="008F32B2" w:rsidP="008F32B2">
      <w:pPr>
        <w:spacing w:after="0" w:line="240" w:lineRule="auto"/>
        <w:jc w:val="both"/>
        <w:rPr>
          <w:rFonts w:ascii="Garamond" w:eastAsia="Times New Roman" w:hAnsi="Garamond" w:cs="Times New Roman"/>
          <w:sz w:val="24"/>
          <w:szCs w:val="24"/>
        </w:rPr>
      </w:pPr>
    </w:p>
    <w:p w:rsidR="008F32B2" w:rsidRDefault="008F32B2" w:rsidP="008F32B2">
      <w:pPr>
        <w:pStyle w:val="Paragraphedeliste"/>
        <w:numPr>
          <w:ilvl w:val="0"/>
          <w:numId w:val="1"/>
        </w:numPr>
        <w:spacing w:after="0" w:line="240" w:lineRule="auto"/>
        <w:jc w:val="both"/>
        <w:rPr>
          <w:rFonts w:ascii="Garamond" w:eastAsia="Times New Roman" w:hAnsi="Garamond" w:cs="Times New Roman"/>
          <w:sz w:val="24"/>
          <w:szCs w:val="24"/>
        </w:rPr>
      </w:pPr>
      <w:proofErr w:type="spellStart"/>
      <w:r>
        <w:rPr>
          <w:rFonts w:ascii="Garamond" w:eastAsia="Times New Roman" w:hAnsi="Garamond" w:cs="Times New Roman"/>
          <w:sz w:val="24"/>
          <w:szCs w:val="24"/>
        </w:rPr>
        <w:t>Résultats</w:t>
      </w:r>
      <w:proofErr w:type="spellEnd"/>
      <w:r>
        <w:rPr>
          <w:rFonts w:ascii="Garamond" w:eastAsia="Times New Roman" w:hAnsi="Garamond" w:cs="Times New Roman"/>
          <w:sz w:val="24"/>
          <w:szCs w:val="24"/>
        </w:rPr>
        <w:t xml:space="preserve"> </w:t>
      </w:r>
      <w:proofErr w:type="spellStart"/>
      <w:proofErr w:type="gramStart"/>
      <w:r>
        <w:rPr>
          <w:rFonts w:ascii="Garamond" w:eastAsia="Times New Roman" w:hAnsi="Garamond" w:cs="Times New Roman"/>
          <w:sz w:val="24"/>
          <w:szCs w:val="24"/>
        </w:rPr>
        <w:t>attendus</w:t>
      </w:r>
      <w:proofErr w:type="spellEnd"/>
      <w:r>
        <w:rPr>
          <w:rFonts w:ascii="Garamond" w:eastAsia="Times New Roman" w:hAnsi="Garamond" w:cs="Times New Roman"/>
          <w:sz w:val="24"/>
          <w:szCs w:val="24"/>
        </w:rPr>
        <w:t> :</w:t>
      </w:r>
      <w:proofErr w:type="gramEnd"/>
    </w:p>
    <w:p w:rsidR="008F32B2" w:rsidRDefault="008F32B2" w:rsidP="008F32B2">
      <w:pPr>
        <w:spacing w:after="0" w:line="240" w:lineRule="auto"/>
        <w:jc w:val="both"/>
        <w:rPr>
          <w:rFonts w:ascii="Garamond" w:eastAsia="Times New Roman" w:hAnsi="Garamond" w:cs="Times New Roman"/>
          <w:sz w:val="24"/>
          <w:szCs w:val="24"/>
        </w:rPr>
      </w:pPr>
    </w:p>
    <w:p w:rsidR="008F32B2" w:rsidRDefault="008F32B2" w:rsidP="008F32B2">
      <w:pPr>
        <w:spacing w:after="0" w:line="240" w:lineRule="auto"/>
        <w:jc w:val="both"/>
        <w:rPr>
          <w:rFonts w:ascii="Garamond" w:eastAsia="Times New Roman" w:hAnsi="Garamond" w:cs="Times New Roman"/>
          <w:sz w:val="24"/>
          <w:szCs w:val="24"/>
        </w:rPr>
      </w:pPr>
      <w:r>
        <w:rPr>
          <w:rFonts w:ascii="Garamond" w:eastAsia="Times New Roman" w:hAnsi="Garamond" w:cs="Times New Roman"/>
          <w:sz w:val="24"/>
          <w:szCs w:val="24"/>
        </w:rPr>
        <w:t>Veuillez préciser :</w:t>
      </w:r>
    </w:p>
    <w:p w:rsidR="008F32B2" w:rsidRDefault="008F32B2" w:rsidP="008F32B2">
      <w:pPr>
        <w:spacing w:after="0" w:line="240" w:lineRule="auto"/>
        <w:jc w:val="both"/>
        <w:rPr>
          <w:rFonts w:ascii="Garamond" w:eastAsia="Times New Roman" w:hAnsi="Garamond" w:cs="Times New Roman"/>
          <w:sz w:val="24"/>
          <w:szCs w:val="24"/>
        </w:rPr>
      </w:pPr>
    </w:p>
    <w:p w:rsidR="008F32B2" w:rsidRDefault="008F32B2" w:rsidP="008F32B2">
      <w:pPr>
        <w:pStyle w:val="Paragraphedeliste"/>
        <w:numPr>
          <w:ilvl w:val="0"/>
          <w:numId w:val="3"/>
        </w:numPr>
        <w:spacing w:after="0" w:line="240" w:lineRule="auto"/>
        <w:jc w:val="both"/>
        <w:rPr>
          <w:rFonts w:ascii="Garamond" w:eastAsia="Times New Roman" w:hAnsi="Garamond" w:cs="Times New Roman"/>
          <w:sz w:val="24"/>
          <w:szCs w:val="24"/>
          <w:lang w:val="fr-FR"/>
        </w:rPr>
      </w:pPr>
      <w:r>
        <w:rPr>
          <w:rFonts w:ascii="Garamond" w:eastAsia="Times New Roman" w:hAnsi="Garamond" w:cs="Times New Roman"/>
          <w:sz w:val="24"/>
          <w:szCs w:val="24"/>
          <w:lang w:val="fr-FR"/>
        </w:rPr>
        <w:t xml:space="preserve">Les principaux résultats et livrables attendus de ces activités ; </w:t>
      </w:r>
    </w:p>
    <w:p w:rsidR="008F32B2" w:rsidRDefault="008F32B2" w:rsidP="008F32B2">
      <w:pPr>
        <w:spacing w:after="0" w:line="240" w:lineRule="auto"/>
        <w:ind w:left="360"/>
        <w:jc w:val="both"/>
        <w:rPr>
          <w:rFonts w:ascii="Garamond" w:eastAsia="Times New Roman" w:hAnsi="Garamond" w:cs="Times New Roman"/>
          <w:sz w:val="24"/>
          <w:szCs w:val="24"/>
        </w:rPr>
      </w:pPr>
    </w:p>
    <w:p w:rsidR="008F32B2" w:rsidRDefault="008F32B2" w:rsidP="008F32B2">
      <w:pPr>
        <w:pStyle w:val="Paragraphedeliste"/>
        <w:numPr>
          <w:ilvl w:val="0"/>
          <w:numId w:val="3"/>
        </w:numPr>
        <w:spacing w:after="0" w:line="240" w:lineRule="auto"/>
        <w:jc w:val="both"/>
        <w:rPr>
          <w:rFonts w:ascii="Garamond" w:eastAsia="Times New Roman" w:hAnsi="Garamond" w:cs="Times New Roman"/>
          <w:sz w:val="24"/>
          <w:szCs w:val="24"/>
          <w:lang w:val="fr-FR"/>
        </w:rPr>
      </w:pPr>
      <w:r>
        <w:rPr>
          <w:rFonts w:ascii="Garamond" w:eastAsia="Times New Roman" w:hAnsi="Garamond" w:cs="Times New Roman"/>
          <w:sz w:val="24"/>
          <w:szCs w:val="24"/>
          <w:lang w:val="fr-FR"/>
        </w:rPr>
        <w:t>Indicateurs de réalisation permettant de suivre la réalisation de ces activités ;</w:t>
      </w:r>
    </w:p>
    <w:p w:rsidR="008F32B2" w:rsidRDefault="008F32B2" w:rsidP="008F32B2">
      <w:pPr>
        <w:spacing w:after="0" w:line="240" w:lineRule="auto"/>
        <w:jc w:val="both"/>
        <w:rPr>
          <w:rFonts w:ascii="Garamond" w:eastAsia="Times New Roman" w:hAnsi="Garamond" w:cs="Times New Roman"/>
          <w:sz w:val="24"/>
          <w:szCs w:val="24"/>
        </w:rPr>
      </w:pPr>
    </w:p>
    <w:p w:rsidR="008F32B2" w:rsidRDefault="008F32B2" w:rsidP="008F32B2">
      <w:pPr>
        <w:pStyle w:val="Paragraphedeliste"/>
        <w:numPr>
          <w:ilvl w:val="0"/>
          <w:numId w:val="3"/>
        </w:numPr>
        <w:spacing w:after="0" w:line="240" w:lineRule="auto"/>
        <w:jc w:val="both"/>
        <w:rPr>
          <w:rFonts w:ascii="Garamond" w:eastAsia="Times New Roman" w:hAnsi="Garamond" w:cs="Times New Roman"/>
          <w:sz w:val="24"/>
          <w:szCs w:val="24"/>
          <w:lang w:val="fr-FR"/>
        </w:rPr>
      </w:pPr>
      <w:r>
        <w:rPr>
          <w:rFonts w:ascii="Garamond" w:eastAsia="Times New Roman" w:hAnsi="Garamond" w:cs="Times New Roman"/>
          <w:sz w:val="24"/>
          <w:szCs w:val="24"/>
          <w:lang w:val="fr-FR"/>
        </w:rPr>
        <w:t>Les indicateurs permettant d'évaluer l'impact de ces activités, y inclus sur le renforcement de la coopération entre les territoires communautaires et extra-communautaires ;</w:t>
      </w:r>
    </w:p>
    <w:p w:rsidR="008F32B2" w:rsidRDefault="008F32B2" w:rsidP="008F32B2">
      <w:pPr>
        <w:pStyle w:val="Paragraphedeliste"/>
        <w:spacing w:after="0" w:line="240" w:lineRule="auto"/>
        <w:jc w:val="both"/>
        <w:rPr>
          <w:rFonts w:ascii="Garamond" w:eastAsia="Times New Roman" w:hAnsi="Garamond" w:cs="Times New Roman"/>
          <w:sz w:val="24"/>
          <w:szCs w:val="24"/>
          <w:lang w:val="fr-FR"/>
        </w:rPr>
      </w:pPr>
    </w:p>
    <w:p w:rsidR="008F32B2" w:rsidRDefault="008F32B2" w:rsidP="008F32B2">
      <w:pPr>
        <w:pStyle w:val="Paragraphedeliste"/>
        <w:numPr>
          <w:ilvl w:val="0"/>
          <w:numId w:val="3"/>
        </w:numPr>
        <w:spacing w:after="0" w:line="240" w:lineRule="auto"/>
        <w:jc w:val="both"/>
        <w:rPr>
          <w:rFonts w:ascii="Garamond" w:eastAsia="Times New Roman" w:hAnsi="Garamond" w:cs="Times New Roman"/>
          <w:sz w:val="24"/>
          <w:szCs w:val="24"/>
          <w:lang w:val="fr-FR"/>
        </w:rPr>
      </w:pPr>
      <w:r>
        <w:rPr>
          <w:rFonts w:ascii="Garamond" w:hAnsi="Garamond"/>
          <w:sz w:val="24"/>
          <w:szCs w:val="24"/>
          <w:lang w:val="fr-BE"/>
        </w:rPr>
        <w:t>Expliquer comment les activités seront rendues durables une fois menées à leur terme.</w:t>
      </w:r>
    </w:p>
    <w:p w:rsidR="008F32B2" w:rsidRDefault="008F32B2" w:rsidP="008F32B2">
      <w:pPr>
        <w:spacing w:after="0" w:line="240" w:lineRule="auto"/>
        <w:jc w:val="both"/>
        <w:rPr>
          <w:rFonts w:ascii="Garamond" w:eastAsia="Times New Roman" w:hAnsi="Garamond" w:cs="Times New Roman"/>
          <w:sz w:val="24"/>
          <w:szCs w:val="24"/>
        </w:rPr>
      </w:pPr>
    </w:p>
    <w:p w:rsidR="008F32B2" w:rsidRDefault="008F32B2" w:rsidP="008F32B2">
      <w:pPr>
        <w:spacing w:after="0" w:line="240" w:lineRule="auto"/>
        <w:jc w:val="both"/>
        <w:rPr>
          <w:rFonts w:ascii="Garamond" w:eastAsia="Times New Roman" w:hAnsi="Garamond" w:cs="Times New Roman"/>
          <w:sz w:val="24"/>
          <w:szCs w:val="24"/>
        </w:rPr>
      </w:pPr>
    </w:p>
    <w:p w:rsidR="008F32B2" w:rsidRDefault="008F32B2" w:rsidP="008F32B2">
      <w:pPr>
        <w:spacing w:after="0" w:line="240" w:lineRule="auto"/>
        <w:jc w:val="both"/>
        <w:rPr>
          <w:rFonts w:ascii="Garamond" w:eastAsia="Times New Roman" w:hAnsi="Garamond" w:cs="Times New Roman"/>
          <w:sz w:val="24"/>
          <w:szCs w:val="24"/>
        </w:rPr>
      </w:pPr>
    </w:p>
    <w:p w:rsidR="008F32B2" w:rsidRDefault="008F32B2" w:rsidP="008F32B2">
      <w:pPr>
        <w:spacing w:after="0" w:line="240" w:lineRule="auto"/>
        <w:jc w:val="both"/>
        <w:rPr>
          <w:rFonts w:ascii="Garamond" w:eastAsia="Times New Roman" w:hAnsi="Garamond" w:cs="Times New Roman"/>
          <w:sz w:val="24"/>
          <w:szCs w:val="24"/>
        </w:rPr>
      </w:pPr>
    </w:p>
    <w:p w:rsidR="008F32B2" w:rsidRDefault="008F32B2" w:rsidP="008F32B2">
      <w:pPr>
        <w:pStyle w:val="Paragraphedeliste"/>
        <w:numPr>
          <w:ilvl w:val="0"/>
          <w:numId w:val="1"/>
        </w:numPr>
        <w:spacing w:after="0" w:line="240" w:lineRule="auto"/>
        <w:jc w:val="both"/>
        <w:rPr>
          <w:rFonts w:ascii="Garamond" w:eastAsia="Times New Roman" w:hAnsi="Garamond" w:cs="Times New Roman"/>
          <w:sz w:val="24"/>
          <w:szCs w:val="24"/>
        </w:rPr>
      </w:pPr>
      <w:proofErr w:type="spellStart"/>
      <w:r>
        <w:rPr>
          <w:rFonts w:ascii="Garamond" w:eastAsia="Times New Roman" w:hAnsi="Garamond" w:cs="Times New Roman"/>
          <w:sz w:val="24"/>
          <w:szCs w:val="24"/>
        </w:rPr>
        <w:t>Publicité</w:t>
      </w:r>
      <w:proofErr w:type="spellEnd"/>
      <w:r>
        <w:rPr>
          <w:rFonts w:ascii="Garamond" w:eastAsia="Times New Roman" w:hAnsi="Garamond" w:cs="Times New Roman"/>
          <w:sz w:val="24"/>
          <w:szCs w:val="24"/>
        </w:rPr>
        <w:t xml:space="preserve"> du </w:t>
      </w:r>
      <w:proofErr w:type="spellStart"/>
      <w:r>
        <w:rPr>
          <w:rFonts w:ascii="Garamond" w:eastAsia="Times New Roman" w:hAnsi="Garamond" w:cs="Times New Roman"/>
          <w:sz w:val="24"/>
          <w:szCs w:val="24"/>
        </w:rPr>
        <w:t>cofinancement</w:t>
      </w:r>
      <w:proofErr w:type="spellEnd"/>
      <w:r>
        <w:rPr>
          <w:rFonts w:ascii="Garamond" w:eastAsia="Times New Roman" w:hAnsi="Garamond" w:cs="Times New Roman"/>
          <w:sz w:val="24"/>
          <w:szCs w:val="24"/>
        </w:rPr>
        <w:t xml:space="preserve"> </w:t>
      </w:r>
      <w:proofErr w:type="gramStart"/>
      <w:r>
        <w:rPr>
          <w:rFonts w:ascii="Garamond" w:eastAsia="Times New Roman" w:hAnsi="Garamond" w:cs="Times New Roman"/>
          <w:sz w:val="24"/>
          <w:szCs w:val="24"/>
        </w:rPr>
        <w:t>FED :</w:t>
      </w:r>
      <w:proofErr w:type="gramEnd"/>
    </w:p>
    <w:p w:rsidR="008F32B2" w:rsidRDefault="008F32B2" w:rsidP="008F32B2">
      <w:pPr>
        <w:spacing w:after="0" w:line="240" w:lineRule="auto"/>
        <w:jc w:val="both"/>
        <w:rPr>
          <w:rFonts w:ascii="Garamond" w:eastAsia="Times New Roman" w:hAnsi="Garamond" w:cs="Times New Roman"/>
          <w:sz w:val="24"/>
          <w:szCs w:val="24"/>
        </w:rPr>
      </w:pPr>
    </w:p>
    <w:p w:rsidR="008F32B2" w:rsidRDefault="008F32B2" w:rsidP="008F32B2">
      <w:pPr>
        <w:spacing w:after="0" w:line="240" w:lineRule="auto"/>
        <w:jc w:val="both"/>
        <w:rPr>
          <w:rFonts w:ascii="Garamond" w:eastAsia="Times New Roman" w:hAnsi="Garamond" w:cs="Times New Roman"/>
          <w:sz w:val="24"/>
          <w:szCs w:val="24"/>
        </w:rPr>
      </w:pPr>
      <w:r>
        <w:rPr>
          <w:rFonts w:ascii="Garamond" w:eastAsia="Times New Roman" w:hAnsi="Garamond" w:cs="Times New Roman"/>
          <w:sz w:val="24"/>
          <w:szCs w:val="24"/>
        </w:rPr>
        <w:t xml:space="preserve">Les actions de publicité de l'Action financée par les fonds FED devront être coordonnées et cohérentes avec celles menées pour les activités financées par le FEDER au titre d’INTERREG Caraïbe.  </w:t>
      </w:r>
    </w:p>
    <w:p w:rsidR="008F32B2" w:rsidRDefault="008F32B2" w:rsidP="008F32B2">
      <w:pPr>
        <w:spacing w:after="0" w:line="240" w:lineRule="auto"/>
        <w:jc w:val="both"/>
        <w:rPr>
          <w:rFonts w:ascii="Garamond" w:eastAsia="Times New Roman" w:hAnsi="Garamond" w:cs="Times New Roman"/>
          <w:sz w:val="24"/>
          <w:szCs w:val="24"/>
        </w:rPr>
      </w:pPr>
    </w:p>
    <w:tbl>
      <w:tblPr>
        <w:tblW w:w="96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25"/>
        <w:gridCol w:w="1456"/>
        <w:gridCol w:w="1609"/>
      </w:tblGrid>
      <w:tr w:rsidR="008F32B2" w:rsidTr="008F32B2">
        <w:trPr>
          <w:trHeight w:val="314"/>
        </w:trPr>
        <w:tc>
          <w:tcPr>
            <w:tcW w:w="6625" w:type="dxa"/>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hideMark/>
          </w:tcPr>
          <w:p w:rsidR="008F32B2" w:rsidRDefault="008F32B2">
            <w:pPr>
              <w:spacing w:after="0" w:line="240" w:lineRule="auto"/>
              <w:jc w:val="both"/>
              <w:rPr>
                <w:rFonts w:ascii="Garamond" w:eastAsia="Times New Roman" w:hAnsi="Garamond" w:cs="Times New Roman"/>
                <w:b/>
                <w:sz w:val="24"/>
                <w:szCs w:val="24"/>
              </w:rPr>
            </w:pPr>
            <w:r>
              <w:rPr>
                <w:rFonts w:ascii="Garamond" w:eastAsia="Times New Roman" w:hAnsi="Garamond" w:cs="Times New Roman"/>
                <w:b/>
                <w:sz w:val="24"/>
                <w:szCs w:val="24"/>
              </w:rPr>
              <w:t>Dispositions prises pour assurer le respect des obligations de publicité</w:t>
            </w:r>
          </w:p>
        </w:tc>
        <w:tc>
          <w:tcPr>
            <w:tcW w:w="1456" w:type="dxa"/>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hideMark/>
          </w:tcPr>
          <w:p w:rsidR="008F32B2" w:rsidRDefault="008F32B2">
            <w:pPr>
              <w:spacing w:after="0" w:line="240" w:lineRule="auto"/>
              <w:jc w:val="center"/>
              <w:rPr>
                <w:rFonts w:ascii="Garamond" w:eastAsia="Times New Roman" w:hAnsi="Garamond" w:cs="Arial"/>
                <w:b/>
                <w:sz w:val="24"/>
                <w:szCs w:val="24"/>
              </w:rPr>
            </w:pPr>
            <w:r>
              <w:rPr>
                <w:rFonts w:ascii="Garamond" w:eastAsia="Times New Roman" w:hAnsi="Garamond" w:cs="Times New Roman"/>
                <w:b/>
                <w:sz w:val="24"/>
                <w:szCs w:val="24"/>
              </w:rPr>
              <w:t>Oui</w:t>
            </w:r>
          </w:p>
        </w:tc>
        <w:tc>
          <w:tcPr>
            <w:tcW w:w="1609" w:type="dxa"/>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hideMark/>
          </w:tcPr>
          <w:p w:rsidR="008F32B2" w:rsidRDefault="008F32B2">
            <w:pPr>
              <w:spacing w:after="0" w:line="240" w:lineRule="auto"/>
              <w:jc w:val="center"/>
              <w:rPr>
                <w:rFonts w:ascii="Garamond" w:eastAsia="Times New Roman" w:hAnsi="Garamond" w:cs="Times New Roman"/>
                <w:b/>
                <w:sz w:val="24"/>
                <w:szCs w:val="24"/>
              </w:rPr>
            </w:pPr>
            <w:r>
              <w:rPr>
                <w:rFonts w:ascii="Garamond" w:eastAsia="Times New Roman" w:hAnsi="Garamond" w:cs="Times New Roman"/>
                <w:b/>
                <w:sz w:val="24"/>
                <w:szCs w:val="24"/>
              </w:rPr>
              <w:t>Non</w:t>
            </w:r>
          </w:p>
        </w:tc>
      </w:tr>
      <w:tr w:rsidR="008F32B2" w:rsidTr="008F32B2">
        <w:trPr>
          <w:trHeight w:val="314"/>
        </w:trPr>
        <w:tc>
          <w:tcPr>
            <w:tcW w:w="6625" w:type="dxa"/>
            <w:tcBorders>
              <w:top w:val="single" w:sz="4" w:space="0" w:color="auto"/>
              <w:left w:val="single" w:sz="4" w:space="0" w:color="auto"/>
              <w:bottom w:val="single" w:sz="4" w:space="0" w:color="auto"/>
              <w:right w:val="single" w:sz="4" w:space="0" w:color="auto"/>
            </w:tcBorders>
            <w:vAlign w:val="center"/>
            <w:hideMark/>
          </w:tcPr>
          <w:p w:rsidR="008F32B2" w:rsidRDefault="008F32B2">
            <w:pPr>
              <w:spacing w:after="0" w:line="240" w:lineRule="auto"/>
              <w:jc w:val="both"/>
              <w:rPr>
                <w:rFonts w:ascii="Garamond" w:eastAsia="Times New Roman" w:hAnsi="Garamond" w:cs="Times New Roman"/>
                <w:sz w:val="24"/>
                <w:szCs w:val="24"/>
              </w:rPr>
            </w:pPr>
            <w:r>
              <w:rPr>
                <w:rFonts w:ascii="Garamond" w:eastAsia="Times New Roman" w:hAnsi="Garamond" w:cs="Times New Roman"/>
                <w:sz w:val="24"/>
                <w:szCs w:val="24"/>
              </w:rPr>
              <w:t>Logo de l’UE (accompagné de la mention : « Ce projet est cofinancé par le Fonds Européen de Développement ») sur tout support approprié (support de communication et d’information, convocations à des évènements, documents publiés ou distribués…)</w:t>
            </w:r>
          </w:p>
        </w:tc>
        <w:tc>
          <w:tcPr>
            <w:tcW w:w="1456" w:type="dxa"/>
            <w:tcBorders>
              <w:top w:val="single" w:sz="4" w:space="0" w:color="auto"/>
              <w:left w:val="single" w:sz="4" w:space="0" w:color="auto"/>
              <w:bottom w:val="single" w:sz="4" w:space="0" w:color="auto"/>
              <w:right w:val="single" w:sz="4" w:space="0" w:color="auto"/>
            </w:tcBorders>
            <w:vAlign w:val="center"/>
            <w:hideMark/>
          </w:tcPr>
          <w:p w:rsidR="008F32B2" w:rsidRDefault="008F32B2">
            <w:pPr>
              <w:spacing w:after="0" w:line="240" w:lineRule="auto"/>
              <w:jc w:val="center"/>
              <w:rPr>
                <w:rFonts w:ascii="Garamond" w:eastAsia="Times New Roman" w:hAnsi="Garamond" w:cs="Arial"/>
                <w:sz w:val="24"/>
                <w:szCs w:val="24"/>
                <w:lang w:val="en-GB"/>
              </w:rPr>
            </w:pPr>
            <w:r>
              <w:rPr>
                <w:rFonts w:ascii="Garamond" w:eastAsia="Times New Roman" w:hAnsi="Garamond" w:cs="Arial"/>
                <w:sz w:val="24"/>
                <w:szCs w:val="24"/>
                <w:lang w:val="en-GB"/>
              </w:rPr>
              <w:fldChar w:fldCharType="begin">
                <w:ffData>
                  <w:name w:val="Check16"/>
                  <w:enabled/>
                  <w:calcOnExit w:val="0"/>
                  <w:checkBox>
                    <w:sizeAuto/>
                    <w:default w:val="0"/>
                  </w:checkBox>
                </w:ffData>
              </w:fldChar>
            </w:r>
            <w:r>
              <w:rPr>
                <w:rFonts w:ascii="Garamond" w:eastAsia="Times New Roman" w:hAnsi="Garamond" w:cs="Arial"/>
                <w:sz w:val="24"/>
                <w:szCs w:val="24"/>
              </w:rPr>
              <w:instrText xml:space="preserve"> FORMCHECKBOX </w:instrText>
            </w:r>
            <w:r>
              <w:rPr>
                <w:rFonts w:ascii="Garamond" w:eastAsia="Times New Roman" w:hAnsi="Garamond" w:cs="Arial"/>
                <w:sz w:val="24"/>
                <w:szCs w:val="24"/>
                <w:lang w:val="en-GB"/>
              </w:rPr>
            </w:r>
            <w:r>
              <w:rPr>
                <w:rFonts w:ascii="Garamond" w:eastAsia="Times New Roman" w:hAnsi="Garamond" w:cs="Arial"/>
                <w:sz w:val="24"/>
                <w:szCs w:val="24"/>
                <w:lang w:val="en-GB"/>
              </w:rPr>
              <w:fldChar w:fldCharType="separate"/>
            </w:r>
            <w:r>
              <w:rPr>
                <w:rFonts w:ascii="Garamond" w:eastAsia="Times New Roman" w:hAnsi="Garamond" w:cs="Arial"/>
                <w:sz w:val="24"/>
                <w:szCs w:val="24"/>
                <w:lang w:val="en-GB"/>
              </w:rPr>
              <w:fldChar w:fldCharType="end"/>
            </w:r>
          </w:p>
        </w:tc>
        <w:tc>
          <w:tcPr>
            <w:tcW w:w="1609" w:type="dxa"/>
            <w:tcBorders>
              <w:top w:val="single" w:sz="4" w:space="0" w:color="auto"/>
              <w:left w:val="single" w:sz="4" w:space="0" w:color="auto"/>
              <w:bottom w:val="single" w:sz="4" w:space="0" w:color="auto"/>
              <w:right w:val="single" w:sz="4" w:space="0" w:color="auto"/>
            </w:tcBorders>
            <w:vAlign w:val="center"/>
            <w:hideMark/>
          </w:tcPr>
          <w:p w:rsidR="008F32B2" w:rsidRDefault="008F32B2">
            <w:pPr>
              <w:spacing w:after="0" w:line="240" w:lineRule="auto"/>
              <w:jc w:val="center"/>
              <w:rPr>
                <w:rFonts w:ascii="Garamond" w:eastAsia="Times New Roman" w:hAnsi="Garamond" w:cs="Arial"/>
                <w:sz w:val="24"/>
                <w:szCs w:val="24"/>
                <w:lang w:val="en-GB"/>
              </w:rPr>
            </w:pPr>
            <w:r>
              <w:rPr>
                <w:rFonts w:ascii="Garamond" w:eastAsia="Times New Roman" w:hAnsi="Garamond" w:cs="Arial"/>
                <w:sz w:val="24"/>
                <w:szCs w:val="24"/>
                <w:lang w:val="en-GB"/>
              </w:rPr>
              <w:fldChar w:fldCharType="begin">
                <w:ffData>
                  <w:name w:val="Check16"/>
                  <w:enabled/>
                  <w:calcOnExit w:val="0"/>
                  <w:checkBox>
                    <w:sizeAuto/>
                    <w:default w:val="0"/>
                  </w:checkBox>
                </w:ffData>
              </w:fldChar>
            </w:r>
            <w:r>
              <w:rPr>
                <w:rFonts w:ascii="Garamond" w:eastAsia="Times New Roman" w:hAnsi="Garamond" w:cs="Arial"/>
                <w:sz w:val="24"/>
                <w:szCs w:val="24"/>
              </w:rPr>
              <w:instrText xml:space="preserve"> FORMCHECKBOX </w:instrText>
            </w:r>
            <w:r>
              <w:rPr>
                <w:rFonts w:ascii="Garamond" w:eastAsia="Times New Roman" w:hAnsi="Garamond" w:cs="Arial"/>
                <w:sz w:val="24"/>
                <w:szCs w:val="24"/>
                <w:lang w:val="en-GB"/>
              </w:rPr>
            </w:r>
            <w:r>
              <w:rPr>
                <w:rFonts w:ascii="Garamond" w:eastAsia="Times New Roman" w:hAnsi="Garamond" w:cs="Arial"/>
                <w:sz w:val="24"/>
                <w:szCs w:val="24"/>
                <w:lang w:val="en-GB"/>
              </w:rPr>
              <w:fldChar w:fldCharType="separate"/>
            </w:r>
            <w:r>
              <w:rPr>
                <w:rFonts w:ascii="Garamond" w:eastAsia="Times New Roman" w:hAnsi="Garamond" w:cs="Arial"/>
                <w:sz w:val="24"/>
                <w:szCs w:val="24"/>
                <w:lang w:val="en-GB"/>
              </w:rPr>
              <w:fldChar w:fldCharType="end"/>
            </w:r>
          </w:p>
        </w:tc>
      </w:tr>
      <w:tr w:rsidR="008F32B2" w:rsidTr="008F32B2">
        <w:trPr>
          <w:trHeight w:val="314"/>
        </w:trPr>
        <w:tc>
          <w:tcPr>
            <w:tcW w:w="6625" w:type="dxa"/>
            <w:tcBorders>
              <w:top w:val="single" w:sz="4" w:space="0" w:color="auto"/>
              <w:left w:val="single" w:sz="4" w:space="0" w:color="auto"/>
              <w:bottom w:val="single" w:sz="4" w:space="0" w:color="auto"/>
              <w:right w:val="single" w:sz="4" w:space="0" w:color="auto"/>
            </w:tcBorders>
            <w:vAlign w:val="center"/>
          </w:tcPr>
          <w:p w:rsidR="008F32B2" w:rsidRDefault="008F32B2">
            <w:pPr>
              <w:spacing w:after="0" w:line="240" w:lineRule="auto"/>
              <w:jc w:val="both"/>
              <w:rPr>
                <w:rFonts w:ascii="Garamond" w:eastAsia="Times New Roman" w:hAnsi="Garamond" w:cs="Times New Roman"/>
                <w:sz w:val="24"/>
                <w:szCs w:val="24"/>
              </w:rPr>
            </w:pPr>
            <w:r>
              <w:rPr>
                <w:rFonts w:ascii="Garamond" w:eastAsia="Times New Roman" w:hAnsi="Garamond" w:cs="Times New Roman"/>
                <w:sz w:val="24"/>
                <w:szCs w:val="24"/>
              </w:rPr>
              <w:t>Si le bénéficiaire a un site internet :</w:t>
            </w:r>
          </w:p>
          <w:p w:rsidR="008F32B2" w:rsidRDefault="008F32B2" w:rsidP="00E16719">
            <w:pPr>
              <w:numPr>
                <w:ilvl w:val="0"/>
                <w:numId w:val="4"/>
              </w:numPr>
              <w:spacing w:after="0" w:line="240" w:lineRule="auto"/>
              <w:contextualSpacing/>
              <w:jc w:val="both"/>
              <w:rPr>
                <w:rFonts w:ascii="Garamond" w:eastAsia="Times New Roman" w:hAnsi="Garamond" w:cs="Times New Roman"/>
                <w:sz w:val="24"/>
                <w:szCs w:val="24"/>
              </w:rPr>
            </w:pPr>
            <w:proofErr w:type="gramStart"/>
            <w:r>
              <w:rPr>
                <w:rFonts w:ascii="Garamond" w:eastAsia="Times New Roman" w:hAnsi="Garamond" w:cs="Times New Roman"/>
                <w:sz w:val="24"/>
                <w:szCs w:val="24"/>
              </w:rPr>
              <w:t>publier</w:t>
            </w:r>
            <w:proofErr w:type="gramEnd"/>
            <w:r>
              <w:rPr>
                <w:rFonts w:ascii="Garamond" w:eastAsia="Times New Roman" w:hAnsi="Garamond" w:cs="Times New Roman"/>
                <w:sz w:val="24"/>
                <w:szCs w:val="24"/>
              </w:rPr>
              <w:t xml:space="preserve"> lien vers le programme INTERREG V Caraïbes</w:t>
            </w:r>
          </w:p>
          <w:p w:rsidR="008F32B2" w:rsidRDefault="008F32B2" w:rsidP="00E16719">
            <w:pPr>
              <w:numPr>
                <w:ilvl w:val="0"/>
                <w:numId w:val="4"/>
              </w:numPr>
              <w:spacing w:after="0" w:line="240" w:lineRule="auto"/>
              <w:contextualSpacing/>
              <w:jc w:val="both"/>
              <w:rPr>
                <w:rFonts w:ascii="Garamond" w:eastAsia="Times New Roman" w:hAnsi="Garamond" w:cs="Times New Roman"/>
                <w:sz w:val="24"/>
                <w:szCs w:val="24"/>
              </w:rPr>
            </w:pPr>
            <w:proofErr w:type="gramStart"/>
            <w:r>
              <w:rPr>
                <w:rFonts w:ascii="Garamond" w:eastAsia="Times New Roman" w:hAnsi="Garamond" w:cs="Times New Roman"/>
                <w:sz w:val="24"/>
                <w:szCs w:val="24"/>
              </w:rPr>
              <w:t>publier</w:t>
            </w:r>
            <w:proofErr w:type="gramEnd"/>
            <w:r>
              <w:rPr>
                <w:rFonts w:ascii="Garamond" w:eastAsia="Times New Roman" w:hAnsi="Garamond" w:cs="Times New Roman"/>
                <w:sz w:val="24"/>
                <w:szCs w:val="24"/>
              </w:rPr>
              <w:t xml:space="preserve"> une description du projet, en mettant en lumière le soutien de l’UE</w:t>
            </w:r>
          </w:p>
          <w:p w:rsidR="008F32B2" w:rsidRDefault="008F32B2">
            <w:pPr>
              <w:spacing w:after="0" w:line="240" w:lineRule="auto"/>
              <w:ind w:left="420"/>
              <w:contextualSpacing/>
              <w:jc w:val="both"/>
              <w:rPr>
                <w:rFonts w:ascii="Garamond" w:eastAsia="Times New Roman" w:hAnsi="Garamond" w:cs="Times New Roman"/>
                <w:sz w:val="24"/>
                <w:szCs w:val="24"/>
              </w:rPr>
            </w:pPr>
          </w:p>
        </w:tc>
        <w:tc>
          <w:tcPr>
            <w:tcW w:w="1456" w:type="dxa"/>
            <w:tcBorders>
              <w:top w:val="single" w:sz="4" w:space="0" w:color="auto"/>
              <w:left w:val="single" w:sz="4" w:space="0" w:color="auto"/>
              <w:bottom w:val="single" w:sz="4" w:space="0" w:color="auto"/>
              <w:right w:val="single" w:sz="4" w:space="0" w:color="auto"/>
            </w:tcBorders>
            <w:vAlign w:val="center"/>
          </w:tcPr>
          <w:p w:rsidR="008F32B2" w:rsidRDefault="008F32B2">
            <w:pPr>
              <w:spacing w:after="0" w:line="240" w:lineRule="auto"/>
              <w:jc w:val="center"/>
              <w:rPr>
                <w:rFonts w:ascii="Garamond" w:eastAsia="Times New Roman" w:hAnsi="Garamond" w:cs="Arial"/>
                <w:sz w:val="24"/>
                <w:szCs w:val="24"/>
              </w:rPr>
            </w:pPr>
          </w:p>
          <w:p w:rsidR="008F32B2" w:rsidRDefault="008F32B2">
            <w:pPr>
              <w:spacing w:after="0" w:line="240" w:lineRule="auto"/>
              <w:jc w:val="center"/>
              <w:rPr>
                <w:rFonts w:ascii="Garamond" w:eastAsia="Times New Roman" w:hAnsi="Garamond" w:cs="Arial"/>
                <w:sz w:val="24"/>
                <w:szCs w:val="24"/>
                <w:lang w:val="en-GB"/>
              </w:rPr>
            </w:pPr>
            <w:r>
              <w:rPr>
                <w:rFonts w:ascii="Garamond" w:eastAsia="Times New Roman" w:hAnsi="Garamond" w:cs="Arial"/>
                <w:sz w:val="24"/>
                <w:szCs w:val="24"/>
                <w:lang w:val="en-GB"/>
              </w:rPr>
              <w:fldChar w:fldCharType="begin">
                <w:ffData>
                  <w:name w:val="Check16"/>
                  <w:enabled/>
                  <w:calcOnExit w:val="0"/>
                  <w:checkBox>
                    <w:sizeAuto/>
                    <w:default w:val="0"/>
                  </w:checkBox>
                </w:ffData>
              </w:fldChar>
            </w:r>
            <w:r>
              <w:rPr>
                <w:rFonts w:ascii="Garamond" w:eastAsia="Times New Roman" w:hAnsi="Garamond" w:cs="Arial"/>
                <w:sz w:val="24"/>
                <w:szCs w:val="24"/>
              </w:rPr>
              <w:instrText xml:space="preserve"> FORMCHECKBOX </w:instrText>
            </w:r>
            <w:r>
              <w:rPr>
                <w:rFonts w:ascii="Garamond" w:eastAsia="Times New Roman" w:hAnsi="Garamond" w:cs="Arial"/>
                <w:sz w:val="24"/>
                <w:szCs w:val="24"/>
                <w:lang w:val="en-GB"/>
              </w:rPr>
            </w:r>
            <w:r>
              <w:rPr>
                <w:rFonts w:ascii="Garamond" w:eastAsia="Times New Roman" w:hAnsi="Garamond" w:cs="Arial"/>
                <w:sz w:val="24"/>
                <w:szCs w:val="24"/>
                <w:lang w:val="en-GB"/>
              </w:rPr>
              <w:fldChar w:fldCharType="separate"/>
            </w:r>
            <w:r>
              <w:rPr>
                <w:rFonts w:ascii="Garamond" w:eastAsia="Times New Roman" w:hAnsi="Garamond" w:cs="Arial"/>
                <w:sz w:val="24"/>
                <w:szCs w:val="24"/>
                <w:lang w:val="en-GB"/>
              </w:rPr>
              <w:fldChar w:fldCharType="end"/>
            </w:r>
          </w:p>
          <w:p w:rsidR="008F32B2" w:rsidRDefault="008F32B2">
            <w:pPr>
              <w:spacing w:after="0" w:line="240" w:lineRule="auto"/>
              <w:jc w:val="center"/>
              <w:rPr>
                <w:rFonts w:ascii="Garamond" w:eastAsia="Times New Roman" w:hAnsi="Garamond" w:cs="Arial"/>
                <w:sz w:val="24"/>
                <w:szCs w:val="24"/>
                <w:lang w:val="en-GB"/>
              </w:rPr>
            </w:pPr>
          </w:p>
          <w:p w:rsidR="008F32B2" w:rsidRDefault="008F32B2">
            <w:pPr>
              <w:spacing w:after="0" w:line="240" w:lineRule="auto"/>
              <w:jc w:val="center"/>
              <w:rPr>
                <w:rFonts w:ascii="Garamond" w:eastAsia="Times New Roman" w:hAnsi="Garamond" w:cs="Arial"/>
                <w:sz w:val="24"/>
                <w:szCs w:val="24"/>
                <w:lang w:val="en-GB"/>
              </w:rPr>
            </w:pPr>
            <w:r>
              <w:rPr>
                <w:rFonts w:ascii="Garamond" w:eastAsia="Times New Roman" w:hAnsi="Garamond" w:cs="Arial"/>
                <w:sz w:val="24"/>
                <w:szCs w:val="24"/>
                <w:lang w:val="en-GB"/>
              </w:rPr>
              <w:fldChar w:fldCharType="begin">
                <w:ffData>
                  <w:name w:val="Check16"/>
                  <w:enabled/>
                  <w:calcOnExit w:val="0"/>
                  <w:checkBox>
                    <w:sizeAuto/>
                    <w:default w:val="0"/>
                  </w:checkBox>
                </w:ffData>
              </w:fldChar>
            </w:r>
            <w:r>
              <w:rPr>
                <w:rFonts w:ascii="Garamond" w:eastAsia="Times New Roman" w:hAnsi="Garamond" w:cs="Arial"/>
                <w:sz w:val="24"/>
                <w:szCs w:val="24"/>
              </w:rPr>
              <w:instrText xml:space="preserve"> FORMCHECKBOX </w:instrText>
            </w:r>
            <w:r>
              <w:rPr>
                <w:rFonts w:ascii="Garamond" w:eastAsia="Times New Roman" w:hAnsi="Garamond" w:cs="Arial"/>
                <w:sz w:val="24"/>
                <w:szCs w:val="24"/>
                <w:lang w:val="en-GB"/>
              </w:rPr>
            </w:r>
            <w:r>
              <w:rPr>
                <w:rFonts w:ascii="Garamond" w:eastAsia="Times New Roman" w:hAnsi="Garamond" w:cs="Arial"/>
                <w:sz w:val="24"/>
                <w:szCs w:val="24"/>
                <w:lang w:val="en-GB"/>
              </w:rPr>
              <w:fldChar w:fldCharType="separate"/>
            </w:r>
            <w:r>
              <w:rPr>
                <w:rFonts w:ascii="Garamond" w:eastAsia="Times New Roman" w:hAnsi="Garamond" w:cs="Arial"/>
                <w:sz w:val="24"/>
                <w:szCs w:val="24"/>
                <w:lang w:val="en-GB"/>
              </w:rPr>
              <w:fldChar w:fldCharType="end"/>
            </w:r>
          </w:p>
        </w:tc>
        <w:tc>
          <w:tcPr>
            <w:tcW w:w="1609" w:type="dxa"/>
            <w:tcBorders>
              <w:top w:val="single" w:sz="4" w:space="0" w:color="auto"/>
              <w:left w:val="single" w:sz="4" w:space="0" w:color="auto"/>
              <w:bottom w:val="single" w:sz="4" w:space="0" w:color="auto"/>
              <w:right w:val="single" w:sz="4" w:space="0" w:color="auto"/>
            </w:tcBorders>
            <w:vAlign w:val="center"/>
          </w:tcPr>
          <w:p w:rsidR="008F32B2" w:rsidRDefault="008F32B2">
            <w:pPr>
              <w:spacing w:after="0" w:line="240" w:lineRule="auto"/>
              <w:jc w:val="center"/>
              <w:rPr>
                <w:rFonts w:ascii="Garamond" w:eastAsia="Times New Roman" w:hAnsi="Garamond" w:cs="Arial"/>
                <w:sz w:val="24"/>
                <w:szCs w:val="24"/>
                <w:lang w:val="en-GB"/>
              </w:rPr>
            </w:pPr>
          </w:p>
          <w:p w:rsidR="008F32B2" w:rsidRDefault="008F32B2">
            <w:pPr>
              <w:spacing w:after="0" w:line="240" w:lineRule="auto"/>
              <w:jc w:val="center"/>
              <w:rPr>
                <w:rFonts w:ascii="Garamond" w:eastAsia="Times New Roman" w:hAnsi="Garamond" w:cs="Arial"/>
                <w:sz w:val="24"/>
                <w:szCs w:val="24"/>
                <w:lang w:val="en-GB"/>
              </w:rPr>
            </w:pPr>
            <w:r>
              <w:rPr>
                <w:rFonts w:ascii="Garamond" w:eastAsia="Times New Roman" w:hAnsi="Garamond" w:cs="Arial"/>
                <w:sz w:val="24"/>
                <w:szCs w:val="24"/>
                <w:lang w:val="en-GB"/>
              </w:rPr>
              <w:fldChar w:fldCharType="begin">
                <w:ffData>
                  <w:name w:val="Check16"/>
                  <w:enabled/>
                  <w:calcOnExit w:val="0"/>
                  <w:checkBox>
                    <w:sizeAuto/>
                    <w:default w:val="0"/>
                  </w:checkBox>
                </w:ffData>
              </w:fldChar>
            </w:r>
            <w:r>
              <w:rPr>
                <w:rFonts w:ascii="Garamond" w:eastAsia="Times New Roman" w:hAnsi="Garamond" w:cs="Arial"/>
                <w:sz w:val="24"/>
                <w:szCs w:val="24"/>
              </w:rPr>
              <w:instrText xml:space="preserve"> FORMCHECKBOX </w:instrText>
            </w:r>
            <w:r>
              <w:rPr>
                <w:rFonts w:ascii="Garamond" w:eastAsia="Times New Roman" w:hAnsi="Garamond" w:cs="Arial"/>
                <w:sz w:val="24"/>
                <w:szCs w:val="24"/>
                <w:lang w:val="en-GB"/>
              </w:rPr>
            </w:r>
            <w:r>
              <w:rPr>
                <w:rFonts w:ascii="Garamond" w:eastAsia="Times New Roman" w:hAnsi="Garamond" w:cs="Arial"/>
                <w:sz w:val="24"/>
                <w:szCs w:val="24"/>
                <w:lang w:val="en-GB"/>
              </w:rPr>
              <w:fldChar w:fldCharType="separate"/>
            </w:r>
            <w:r>
              <w:rPr>
                <w:rFonts w:ascii="Garamond" w:eastAsia="Times New Roman" w:hAnsi="Garamond" w:cs="Arial"/>
                <w:sz w:val="24"/>
                <w:szCs w:val="24"/>
                <w:lang w:val="en-GB"/>
              </w:rPr>
              <w:fldChar w:fldCharType="end"/>
            </w:r>
          </w:p>
          <w:p w:rsidR="008F32B2" w:rsidRDefault="008F32B2">
            <w:pPr>
              <w:spacing w:after="0" w:line="240" w:lineRule="auto"/>
              <w:jc w:val="center"/>
              <w:rPr>
                <w:rFonts w:ascii="Garamond" w:eastAsia="Times New Roman" w:hAnsi="Garamond" w:cs="Arial"/>
                <w:sz w:val="24"/>
                <w:szCs w:val="24"/>
                <w:lang w:val="en-GB"/>
              </w:rPr>
            </w:pPr>
          </w:p>
          <w:p w:rsidR="008F32B2" w:rsidRDefault="008F32B2">
            <w:pPr>
              <w:spacing w:after="0" w:line="240" w:lineRule="auto"/>
              <w:jc w:val="center"/>
              <w:rPr>
                <w:rFonts w:ascii="Garamond" w:eastAsia="Times New Roman" w:hAnsi="Garamond" w:cs="Arial"/>
                <w:sz w:val="24"/>
                <w:szCs w:val="24"/>
                <w:lang w:val="en-GB"/>
              </w:rPr>
            </w:pPr>
            <w:r>
              <w:rPr>
                <w:rFonts w:ascii="Garamond" w:eastAsia="Times New Roman" w:hAnsi="Garamond" w:cs="Arial"/>
                <w:sz w:val="24"/>
                <w:szCs w:val="24"/>
                <w:lang w:val="en-GB"/>
              </w:rPr>
              <w:fldChar w:fldCharType="begin">
                <w:ffData>
                  <w:name w:val="Check16"/>
                  <w:enabled/>
                  <w:calcOnExit w:val="0"/>
                  <w:checkBox>
                    <w:sizeAuto/>
                    <w:default w:val="0"/>
                  </w:checkBox>
                </w:ffData>
              </w:fldChar>
            </w:r>
            <w:r>
              <w:rPr>
                <w:rFonts w:ascii="Garamond" w:eastAsia="Times New Roman" w:hAnsi="Garamond" w:cs="Arial"/>
                <w:sz w:val="24"/>
                <w:szCs w:val="24"/>
              </w:rPr>
              <w:instrText xml:space="preserve"> FORMCHECKBOX </w:instrText>
            </w:r>
            <w:r>
              <w:rPr>
                <w:rFonts w:ascii="Garamond" w:eastAsia="Times New Roman" w:hAnsi="Garamond" w:cs="Arial"/>
                <w:sz w:val="24"/>
                <w:szCs w:val="24"/>
                <w:lang w:val="en-GB"/>
              </w:rPr>
            </w:r>
            <w:r>
              <w:rPr>
                <w:rFonts w:ascii="Garamond" w:eastAsia="Times New Roman" w:hAnsi="Garamond" w:cs="Arial"/>
                <w:sz w:val="24"/>
                <w:szCs w:val="24"/>
                <w:lang w:val="en-GB"/>
              </w:rPr>
              <w:fldChar w:fldCharType="separate"/>
            </w:r>
            <w:r>
              <w:rPr>
                <w:rFonts w:ascii="Garamond" w:eastAsia="Times New Roman" w:hAnsi="Garamond" w:cs="Arial"/>
                <w:sz w:val="24"/>
                <w:szCs w:val="24"/>
                <w:lang w:val="en-GB"/>
              </w:rPr>
              <w:fldChar w:fldCharType="end"/>
            </w:r>
          </w:p>
        </w:tc>
      </w:tr>
      <w:tr w:rsidR="008F32B2" w:rsidTr="008F32B2">
        <w:trPr>
          <w:trHeight w:val="1526"/>
        </w:trPr>
        <w:tc>
          <w:tcPr>
            <w:tcW w:w="6625" w:type="dxa"/>
            <w:tcBorders>
              <w:top w:val="single" w:sz="4" w:space="0" w:color="auto"/>
              <w:left w:val="single" w:sz="4" w:space="0" w:color="auto"/>
              <w:bottom w:val="single" w:sz="4" w:space="0" w:color="auto"/>
              <w:right w:val="single" w:sz="4" w:space="0" w:color="auto"/>
            </w:tcBorders>
            <w:vAlign w:val="center"/>
            <w:hideMark/>
          </w:tcPr>
          <w:p w:rsidR="008F32B2" w:rsidRDefault="008F32B2">
            <w:pPr>
              <w:jc w:val="both"/>
              <w:rPr>
                <w:rFonts w:ascii="Garamond" w:eastAsia="Times New Roman" w:hAnsi="Garamond" w:cs="Arial"/>
                <w:sz w:val="24"/>
                <w:szCs w:val="24"/>
                <w:lang w:eastAsia="fr-FR"/>
              </w:rPr>
            </w:pPr>
            <w:r>
              <w:rPr>
                <w:rFonts w:ascii="Garamond" w:eastAsia="Times New Roman" w:hAnsi="Garamond" w:cs="Times New Roman"/>
                <w:sz w:val="24"/>
                <w:szCs w:val="24"/>
              </w:rPr>
              <w:lastRenderedPageBreak/>
              <w:t xml:space="preserve">Poster rigide (A3 minimum) dans les locaux du bénéficiaire ou sur les lieux de l’opération, en un lieu aisément visible par le public (sauf opérations de plus de 500 000 € de fonds publics – </w:t>
            </w:r>
            <w:proofErr w:type="spellStart"/>
            <w:r>
              <w:rPr>
                <w:rFonts w:ascii="Garamond" w:eastAsia="Times New Roman" w:hAnsi="Garamond" w:cs="Times New Roman"/>
                <w:sz w:val="24"/>
                <w:szCs w:val="24"/>
              </w:rPr>
              <w:t>cf</w:t>
            </w:r>
            <w:proofErr w:type="spellEnd"/>
            <w:r>
              <w:rPr>
                <w:rFonts w:ascii="Garamond" w:eastAsia="Times New Roman" w:hAnsi="Garamond" w:cs="Times New Roman"/>
                <w:sz w:val="24"/>
                <w:szCs w:val="24"/>
              </w:rPr>
              <w:t xml:space="preserve"> ci-dessous), pour </w:t>
            </w:r>
            <w:r>
              <w:rPr>
                <w:rFonts w:ascii="Garamond" w:eastAsia="Times New Roman" w:hAnsi="Garamond" w:cs="Arial"/>
                <w:sz w:val="24"/>
                <w:szCs w:val="24"/>
                <w:lang w:eastAsia="fr-FR"/>
              </w:rPr>
              <w:t>présentant des informations sur le projet et mentionnant le soutien financier de l’Union européenne.</w:t>
            </w:r>
          </w:p>
        </w:tc>
        <w:tc>
          <w:tcPr>
            <w:tcW w:w="1456" w:type="dxa"/>
            <w:tcBorders>
              <w:top w:val="single" w:sz="4" w:space="0" w:color="auto"/>
              <w:left w:val="single" w:sz="4" w:space="0" w:color="auto"/>
              <w:bottom w:val="single" w:sz="4" w:space="0" w:color="auto"/>
              <w:right w:val="single" w:sz="4" w:space="0" w:color="auto"/>
            </w:tcBorders>
            <w:vAlign w:val="center"/>
            <w:hideMark/>
          </w:tcPr>
          <w:p w:rsidR="008F32B2" w:rsidRDefault="008F32B2">
            <w:pPr>
              <w:spacing w:after="0" w:line="240" w:lineRule="auto"/>
              <w:jc w:val="center"/>
              <w:rPr>
                <w:rFonts w:ascii="Garamond" w:eastAsia="Times New Roman" w:hAnsi="Garamond" w:cs="Arial"/>
                <w:sz w:val="24"/>
                <w:szCs w:val="24"/>
              </w:rPr>
            </w:pPr>
            <w:r>
              <w:rPr>
                <w:rFonts w:ascii="Garamond" w:eastAsia="Times New Roman" w:hAnsi="Garamond" w:cs="Arial"/>
                <w:sz w:val="24"/>
                <w:szCs w:val="24"/>
                <w:lang w:val="en-GB"/>
              </w:rPr>
              <w:fldChar w:fldCharType="begin">
                <w:ffData>
                  <w:name w:val="Check16"/>
                  <w:enabled/>
                  <w:calcOnExit w:val="0"/>
                  <w:checkBox>
                    <w:sizeAuto/>
                    <w:default w:val="0"/>
                  </w:checkBox>
                </w:ffData>
              </w:fldChar>
            </w:r>
            <w:r>
              <w:rPr>
                <w:rFonts w:ascii="Garamond" w:eastAsia="Times New Roman" w:hAnsi="Garamond" w:cs="Arial"/>
                <w:sz w:val="24"/>
                <w:szCs w:val="24"/>
              </w:rPr>
              <w:instrText xml:space="preserve"> FORMCHECKBOX </w:instrText>
            </w:r>
            <w:r>
              <w:rPr>
                <w:rFonts w:ascii="Garamond" w:eastAsia="Times New Roman" w:hAnsi="Garamond" w:cs="Arial"/>
                <w:sz w:val="24"/>
                <w:szCs w:val="24"/>
                <w:lang w:val="en-GB"/>
              </w:rPr>
            </w:r>
            <w:r>
              <w:rPr>
                <w:rFonts w:ascii="Garamond" w:eastAsia="Times New Roman" w:hAnsi="Garamond" w:cs="Arial"/>
                <w:sz w:val="24"/>
                <w:szCs w:val="24"/>
                <w:lang w:val="en-GB"/>
              </w:rPr>
              <w:fldChar w:fldCharType="separate"/>
            </w:r>
            <w:r>
              <w:rPr>
                <w:rFonts w:ascii="Garamond" w:eastAsia="Times New Roman" w:hAnsi="Garamond" w:cs="Arial"/>
                <w:sz w:val="24"/>
                <w:szCs w:val="24"/>
                <w:lang w:val="en-GB"/>
              </w:rPr>
              <w:fldChar w:fldCharType="end"/>
            </w:r>
          </w:p>
        </w:tc>
        <w:tc>
          <w:tcPr>
            <w:tcW w:w="1609" w:type="dxa"/>
            <w:tcBorders>
              <w:top w:val="single" w:sz="4" w:space="0" w:color="auto"/>
              <w:left w:val="single" w:sz="4" w:space="0" w:color="auto"/>
              <w:bottom w:val="single" w:sz="4" w:space="0" w:color="auto"/>
              <w:right w:val="single" w:sz="4" w:space="0" w:color="auto"/>
            </w:tcBorders>
            <w:vAlign w:val="center"/>
            <w:hideMark/>
          </w:tcPr>
          <w:p w:rsidR="008F32B2" w:rsidRDefault="008F32B2">
            <w:pPr>
              <w:spacing w:after="0" w:line="240" w:lineRule="auto"/>
              <w:jc w:val="center"/>
              <w:rPr>
                <w:rFonts w:ascii="Garamond" w:eastAsia="Times New Roman" w:hAnsi="Garamond" w:cs="Arial"/>
                <w:sz w:val="24"/>
                <w:szCs w:val="24"/>
              </w:rPr>
            </w:pPr>
            <w:r>
              <w:rPr>
                <w:rFonts w:ascii="Garamond" w:eastAsia="Times New Roman" w:hAnsi="Garamond" w:cs="Arial"/>
                <w:sz w:val="24"/>
                <w:szCs w:val="24"/>
                <w:lang w:val="en-GB"/>
              </w:rPr>
              <w:fldChar w:fldCharType="begin">
                <w:ffData>
                  <w:name w:val="Check16"/>
                  <w:enabled/>
                  <w:calcOnExit w:val="0"/>
                  <w:checkBox>
                    <w:sizeAuto/>
                    <w:default w:val="0"/>
                  </w:checkBox>
                </w:ffData>
              </w:fldChar>
            </w:r>
            <w:r>
              <w:rPr>
                <w:rFonts w:ascii="Garamond" w:eastAsia="Times New Roman" w:hAnsi="Garamond" w:cs="Arial"/>
                <w:sz w:val="24"/>
                <w:szCs w:val="24"/>
              </w:rPr>
              <w:instrText xml:space="preserve"> FORMCHECKBOX </w:instrText>
            </w:r>
            <w:r>
              <w:rPr>
                <w:rFonts w:ascii="Garamond" w:eastAsia="Times New Roman" w:hAnsi="Garamond" w:cs="Arial"/>
                <w:sz w:val="24"/>
                <w:szCs w:val="24"/>
                <w:lang w:val="en-GB"/>
              </w:rPr>
            </w:r>
            <w:r>
              <w:rPr>
                <w:rFonts w:ascii="Garamond" w:eastAsia="Times New Roman" w:hAnsi="Garamond" w:cs="Arial"/>
                <w:sz w:val="24"/>
                <w:szCs w:val="24"/>
                <w:lang w:val="en-GB"/>
              </w:rPr>
              <w:fldChar w:fldCharType="separate"/>
            </w:r>
            <w:r>
              <w:rPr>
                <w:rFonts w:ascii="Garamond" w:eastAsia="Times New Roman" w:hAnsi="Garamond" w:cs="Arial"/>
                <w:sz w:val="24"/>
                <w:szCs w:val="24"/>
                <w:lang w:val="en-GB"/>
              </w:rPr>
              <w:fldChar w:fldCharType="end"/>
            </w:r>
          </w:p>
        </w:tc>
      </w:tr>
      <w:tr w:rsidR="008F32B2" w:rsidTr="008F32B2">
        <w:trPr>
          <w:trHeight w:val="1557"/>
        </w:trPr>
        <w:tc>
          <w:tcPr>
            <w:tcW w:w="6625" w:type="dxa"/>
            <w:tcBorders>
              <w:top w:val="single" w:sz="4" w:space="0" w:color="auto"/>
              <w:left w:val="single" w:sz="4" w:space="0" w:color="auto"/>
              <w:bottom w:val="single" w:sz="4" w:space="0" w:color="auto"/>
              <w:right w:val="single" w:sz="4" w:space="0" w:color="auto"/>
            </w:tcBorders>
            <w:vAlign w:val="center"/>
            <w:hideMark/>
          </w:tcPr>
          <w:p w:rsidR="008F32B2" w:rsidRDefault="008F32B2">
            <w:pPr>
              <w:spacing w:after="0" w:line="240" w:lineRule="auto"/>
              <w:jc w:val="both"/>
              <w:rPr>
                <w:rFonts w:ascii="Garamond" w:eastAsia="Times New Roman" w:hAnsi="Garamond" w:cs="Times New Roman"/>
                <w:sz w:val="24"/>
                <w:szCs w:val="24"/>
              </w:rPr>
            </w:pPr>
            <w:r>
              <w:rPr>
                <w:rFonts w:ascii="Garamond" w:eastAsia="Times New Roman" w:hAnsi="Garamond" w:cs="Times New Roman"/>
                <w:sz w:val="24"/>
                <w:szCs w:val="24"/>
              </w:rPr>
              <w:t>Pour les projets portant sur l'achat d'un objet physique ou sur le financement d'infrastructure et de construction, ET dont le coût total public est supérieur à 500 000 euros, plaque ou panneau temporaire puis permanent pour tous travaux d’infrastructure ou de construction</w:t>
            </w:r>
          </w:p>
        </w:tc>
        <w:tc>
          <w:tcPr>
            <w:tcW w:w="1456" w:type="dxa"/>
            <w:tcBorders>
              <w:top w:val="single" w:sz="4" w:space="0" w:color="auto"/>
              <w:left w:val="single" w:sz="4" w:space="0" w:color="auto"/>
              <w:bottom w:val="single" w:sz="4" w:space="0" w:color="auto"/>
              <w:right w:val="single" w:sz="4" w:space="0" w:color="auto"/>
            </w:tcBorders>
            <w:vAlign w:val="center"/>
          </w:tcPr>
          <w:p w:rsidR="008F32B2" w:rsidRDefault="008F32B2">
            <w:pPr>
              <w:spacing w:after="0" w:line="240" w:lineRule="auto"/>
              <w:jc w:val="center"/>
              <w:rPr>
                <w:rFonts w:ascii="Garamond" w:eastAsia="Times New Roman" w:hAnsi="Garamond" w:cs="Arial"/>
                <w:sz w:val="24"/>
                <w:szCs w:val="24"/>
                <w:lang w:val="en-GB"/>
              </w:rPr>
            </w:pPr>
            <w:r>
              <w:rPr>
                <w:rFonts w:ascii="Garamond" w:eastAsia="Times New Roman" w:hAnsi="Garamond" w:cs="Arial"/>
                <w:sz w:val="24"/>
                <w:szCs w:val="24"/>
                <w:lang w:val="en-GB"/>
              </w:rPr>
              <w:fldChar w:fldCharType="begin">
                <w:ffData>
                  <w:name w:val="Check16"/>
                  <w:enabled/>
                  <w:calcOnExit w:val="0"/>
                  <w:checkBox>
                    <w:sizeAuto/>
                    <w:default w:val="0"/>
                  </w:checkBox>
                </w:ffData>
              </w:fldChar>
            </w:r>
            <w:r>
              <w:rPr>
                <w:rFonts w:ascii="Garamond" w:eastAsia="Times New Roman" w:hAnsi="Garamond" w:cs="Arial"/>
                <w:sz w:val="24"/>
                <w:szCs w:val="24"/>
              </w:rPr>
              <w:instrText xml:space="preserve"> FORMCHECKBOX </w:instrText>
            </w:r>
            <w:r>
              <w:rPr>
                <w:rFonts w:ascii="Garamond" w:eastAsia="Times New Roman" w:hAnsi="Garamond" w:cs="Arial"/>
                <w:sz w:val="24"/>
                <w:szCs w:val="24"/>
                <w:lang w:val="en-GB"/>
              </w:rPr>
            </w:r>
            <w:r>
              <w:rPr>
                <w:rFonts w:ascii="Garamond" w:eastAsia="Times New Roman" w:hAnsi="Garamond" w:cs="Arial"/>
                <w:sz w:val="24"/>
                <w:szCs w:val="24"/>
                <w:lang w:val="en-GB"/>
              </w:rPr>
              <w:fldChar w:fldCharType="separate"/>
            </w:r>
            <w:r>
              <w:rPr>
                <w:rFonts w:ascii="Garamond" w:eastAsia="Times New Roman" w:hAnsi="Garamond" w:cs="Arial"/>
                <w:sz w:val="24"/>
                <w:szCs w:val="24"/>
                <w:lang w:val="en-GB"/>
              </w:rPr>
              <w:fldChar w:fldCharType="end"/>
            </w:r>
          </w:p>
          <w:p w:rsidR="008F32B2" w:rsidRDefault="008F32B2">
            <w:pPr>
              <w:spacing w:after="0" w:line="240" w:lineRule="auto"/>
              <w:jc w:val="center"/>
              <w:rPr>
                <w:rFonts w:ascii="Garamond" w:eastAsia="Times New Roman" w:hAnsi="Garamond" w:cs="Arial"/>
                <w:sz w:val="24"/>
                <w:szCs w:val="24"/>
                <w:lang w:val="en-GB"/>
              </w:rPr>
            </w:pPr>
          </w:p>
          <w:p w:rsidR="008F32B2" w:rsidRDefault="008F32B2">
            <w:pPr>
              <w:spacing w:after="0" w:line="240" w:lineRule="auto"/>
              <w:jc w:val="center"/>
              <w:rPr>
                <w:rFonts w:ascii="Garamond" w:eastAsia="Times New Roman" w:hAnsi="Garamond" w:cs="Arial"/>
                <w:sz w:val="24"/>
                <w:szCs w:val="24"/>
                <w:lang w:val="en-GB"/>
              </w:rPr>
            </w:pPr>
          </w:p>
          <w:p w:rsidR="008F32B2" w:rsidRDefault="008F32B2">
            <w:pPr>
              <w:spacing w:after="0" w:line="240" w:lineRule="auto"/>
              <w:jc w:val="center"/>
              <w:rPr>
                <w:rFonts w:ascii="Garamond" w:eastAsia="Times New Roman" w:hAnsi="Garamond" w:cs="Arial"/>
                <w:sz w:val="24"/>
                <w:szCs w:val="24"/>
                <w:lang w:val="en-GB"/>
              </w:rPr>
            </w:pPr>
          </w:p>
        </w:tc>
        <w:tc>
          <w:tcPr>
            <w:tcW w:w="1609" w:type="dxa"/>
            <w:tcBorders>
              <w:top w:val="single" w:sz="4" w:space="0" w:color="auto"/>
              <w:left w:val="single" w:sz="4" w:space="0" w:color="auto"/>
              <w:bottom w:val="single" w:sz="4" w:space="0" w:color="auto"/>
              <w:right w:val="single" w:sz="4" w:space="0" w:color="auto"/>
            </w:tcBorders>
            <w:vAlign w:val="center"/>
          </w:tcPr>
          <w:p w:rsidR="008F32B2" w:rsidRDefault="008F32B2">
            <w:pPr>
              <w:spacing w:after="0" w:line="240" w:lineRule="auto"/>
              <w:jc w:val="center"/>
              <w:rPr>
                <w:rFonts w:ascii="Garamond" w:eastAsia="Times New Roman" w:hAnsi="Garamond" w:cs="Arial"/>
                <w:sz w:val="24"/>
                <w:szCs w:val="24"/>
                <w:lang w:val="en-GB"/>
              </w:rPr>
            </w:pPr>
            <w:r>
              <w:rPr>
                <w:rFonts w:ascii="Garamond" w:eastAsia="Times New Roman" w:hAnsi="Garamond" w:cs="Arial"/>
                <w:sz w:val="24"/>
                <w:szCs w:val="24"/>
                <w:lang w:val="en-GB"/>
              </w:rPr>
              <w:fldChar w:fldCharType="begin">
                <w:ffData>
                  <w:name w:val="Check16"/>
                  <w:enabled/>
                  <w:calcOnExit w:val="0"/>
                  <w:checkBox>
                    <w:sizeAuto/>
                    <w:default w:val="0"/>
                  </w:checkBox>
                </w:ffData>
              </w:fldChar>
            </w:r>
            <w:r>
              <w:rPr>
                <w:rFonts w:ascii="Garamond" w:eastAsia="Times New Roman" w:hAnsi="Garamond" w:cs="Arial"/>
                <w:sz w:val="24"/>
                <w:szCs w:val="24"/>
              </w:rPr>
              <w:instrText xml:space="preserve"> FORMCHECKBOX </w:instrText>
            </w:r>
            <w:r>
              <w:rPr>
                <w:rFonts w:ascii="Garamond" w:eastAsia="Times New Roman" w:hAnsi="Garamond" w:cs="Arial"/>
                <w:sz w:val="24"/>
                <w:szCs w:val="24"/>
                <w:lang w:val="en-GB"/>
              </w:rPr>
            </w:r>
            <w:r>
              <w:rPr>
                <w:rFonts w:ascii="Garamond" w:eastAsia="Times New Roman" w:hAnsi="Garamond" w:cs="Arial"/>
                <w:sz w:val="24"/>
                <w:szCs w:val="24"/>
                <w:lang w:val="en-GB"/>
              </w:rPr>
              <w:fldChar w:fldCharType="separate"/>
            </w:r>
            <w:r>
              <w:rPr>
                <w:rFonts w:ascii="Garamond" w:eastAsia="Times New Roman" w:hAnsi="Garamond" w:cs="Arial"/>
                <w:sz w:val="24"/>
                <w:szCs w:val="24"/>
                <w:lang w:val="en-GB"/>
              </w:rPr>
              <w:fldChar w:fldCharType="end"/>
            </w:r>
          </w:p>
          <w:p w:rsidR="008F32B2" w:rsidRDefault="008F32B2">
            <w:pPr>
              <w:spacing w:after="0" w:line="240" w:lineRule="auto"/>
              <w:jc w:val="center"/>
              <w:rPr>
                <w:rFonts w:ascii="Garamond" w:eastAsia="Times New Roman" w:hAnsi="Garamond" w:cs="Arial"/>
                <w:sz w:val="24"/>
                <w:szCs w:val="24"/>
                <w:lang w:val="en-GB"/>
              </w:rPr>
            </w:pPr>
          </w:p>
          <w:p w:rsidR="008F32B2" w:rsidRDefault="008F32B2">
            <w:pPr>
              <w:spacing w:after="0" w:line="240" w:lineRule="auto"/>
              <w:jc w:val="center"/>
              <w:rPr>
                <w:rFonts w:ascii="Garamond" w:eastAsia="Times New Roman" w:hAnsi="Garamond" w:cs="Arial"/>
                <w:sz w:val="24"/>
                <w:szCs w:val="24"/>
                <w:lang w:val="en-GB"/>
              </w:rPr>
            </w:pPr>
          </w:p>
          <w:p w:rsidR="008F32B2" w:rsidRDefault="008F32B2">
            <w:pPr>
              <w:spacing w:after="0" w:line="240" w:lineRule="auto"/>
              <w:jc w:val="center"/>
              <w:rPr>
                <w:rFonts w:ascii="Garamond" w:eastAsia="Times New Roman" w:hAnsi="Garamond" w:cs="Arial"/>
                <w:sz w:val="24"/>
                <w:szCs w:val="24"/>
              </w:rPr>
            </w:pPr>
          </w:p>
        </w:tc>
      </w:tr>
    </w:tbl>
    <w:p w:rsidR="008F32B2" w:rsidRDefault="008F32B2" w:rsidP="008F32B2">
      <w:pPr>
        <w:spacing w:after="0" w:line="240" w:lineRule="auto"/>
        <w:jc w:val="both"/>
        <w:rPr>
          <w:rFonts w:ascii="Garamond" w:eastAsia="Times New Roman" w:hAnsi="Garamond" w:cs="Times New Roman"/>
          <w:sz w:val="24"/>
          <w:szCs w:val="24"/>
        </w:rPr>
      </w:pPr>
    </w:p>
    <w:p w:rsidR="008F32B2" w:rsidRDefault="008F32B2" w:rsidP="008F32B2">
      <w:pPr>
        <w:spacing w:after="0" w:line="240" w:lineRule="auto"/>
        <w:jc w:val="both"/>
        <w:rPr>
          <w:rFonts w:ascii="Garamond" w:eastAsia="Times New Roman" w:hAnsi="Garamond" w:cs="Times New Roman"/>
          <w:sz w:val="24"/>
          <w:szCs w:val="24"/>
        </w:rPr>
      </w:pPr>
    </w:p>
    <w:p w:rsidR="008F32B2" w:rsidRDefault="008F32B2" w:rsidP="008F32B2">
      <w:pPr>
        <w:rPr>
          <w:rFonts w:ascii="Garamond" w:hAnsi="Garamond"/>
          <w:sz w:val="24"/>
          <w:szCs w:val="24"/>
        </w:rPr>
      </w:pPr>
      <w:r>
        <w:rPr>
          <w:rFonts w:ascii="Garamond" w:hAnsi="Garamond"/>
          <w:sz w:val="24"/>
          <w:szCs w:val="24"/>
        </w:rPr>
        <w:br w:type="page"/>
      </w:r>
    </w:p>
    <w:p w:rsidR="008F32B2" w:rsidRDefault="008F32B2" w:rsidP="008F32B2">
      <w:pPr>
        <w:rPr>
          <w:rFonts w:ascii="Garamond" w:hAnsi="Garamond"/>
          <w:sz w:val="24"/>
          <w:szCs w:val="24"/>
        </w:rPr>
      </w:pPr>
      <w:r>
        <w:rPr>
          <w:rFonts w:ascii="Garamond" w:hAnsi="Garamond"/>
          <w:sz w:val="24"/>
          <w:szCs w:val="24"/>
        </w:rPr>
        <w:lastRenderedPageBreak/>
        <w:t>B – Informations relatives au demandeur :</w:t>
      </w:r>
    </w:p>
    <w:p w:rsidR="008F32B2" w:rsidRDefault="008F32B2" w:rsidP="008F32B2">
      <w:pPr>
        <w:pStyle w:val="Paragraphedeliste"/>
        <w:numPr>
          <w:ilvl w:val="0"/>
          <w:numId w:val="1"/>
        </w:numPr>
        <w:rPr>
          <w:rFonts w:ascii="Garamond" w:hAnsi="Garamond"/>
          <w:sz w:val="24"/>
          <w:szCs w:val="24"/>
          <w:lang w:val="fr-FR"/>
        </w:rPr>
      </w:pPr>
      <w:r>
        <w:rPr>
          <w:rFonts w:ascii="Garamond" w:eastAsia="Times New Roman" w:hAnsi="Garamond" w:cs="Times New Roman"/>
          <w:spacing w:val="-2"/>
          <w:sz w:val="24"/>
          <w:szCs w:val="28"/>
          <w:lang w:val="fr-FR"/>
        </w:rPr>
        <w:t>Identité du demandeur de la subvention FED</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35"/>
        <w:gridCol w:w="5954"/>
      </w:tblGrid>
      <w:tr w:rsidR="008F32B2" w:rsidTr="008F32B2">
        <w:tc>
          <w:tcPr>
            <w:tcW w:w="2835" w:type="dxa"/>
            <w:tcBorders>
              <w:top w:val="single" w:sz="4" w:space="0" w:color="auto"/>
              <w:left w:val="single" w:sz="4" w:space="0" w:color="auto"/>
              <w:bottom w:val="single" w:sz="4" w:space="0" w:color="auto"/>
              <w:right w:val="single" w:sz="4" w:space="0" w:color="auto"/>
            </w:tcBorders>
            <w:vAlign w:val="center"/>
            <w:hideMark/>
          </w:tcPr>
          <w:p w:rsidR="008F32B2" w:rsidRDefault="008F32B2">
            <w:pPr>
              <w:tabs>
                <w:tab w:val="right" w:pos="8789"/>
              </w:tabs>
              <w:suppressAutoHyphens/>
              <w:spacing w:before="80" w:after="80" w:line="240" w:lineRule="auto"/>
              <w:rPr>
                <w:rFonts w:ascii="Garamond" w:eastAsia="Times New Roman" w:hAnsi="Garamond" w:cs="Times New Roman"/>
                <w:spacing w:val="-2"/>
                <w:sz w:val="24"/>
                <w:szCs w:val="24"/>
              </w:rPr>
            </w:pPr>
            <w:r>
              <w:rPr>
                <w:rFonts w:ascii="Garamond" w:eastAsia="Times New Roman" w:hAnsi="Garamond" w:cs="Times New Roman"/>
                <w:spacing w:val="-2"/>
                <w:sz w:val="24"/>
                <w:szCs w:val="24"/>
              </w:rPr>
              <w:t>Dénomination juridique complète :</w:t>
            </w:r>
          </w:p>
        </w:tc>
        <w:tc>
          <w:tcPr>
            <w:tcW w:w="5954" w:type="dxa"/>
            <w:tcBorders>
              <w:top w:val="single" w:sz="4" w:space="0" w:color="auto"/>
              <w:left w:val="single" w:sz="4" w:space="0" w:color="auto"/>
              <w:bottom w:val="single" w:sz="4" w:space="0" w:color="auto"/>
              <w:right w:val="single" w:sz="4" w:space="0" w:color="auto"/>
            </w:tcBorders>
          </w:tcPr>
          <w:p w:rsidR="008F32B2" w:rsidRDefault="008F32B2">
            <w:pPr>
              <w:tabs>
                <w:tab w:val="right" w:pos="8789"/>
              </w:tabs>
              <w:suppressAutoHyphens/>
              <w:spacing w:before="80" w:after="80" w:line="240" w:lineRule="auto"/>
              <w:jc w:val="both"/>
              <w:rPr>
                <w:rFonts w:ascii="Garamond" w:eastAsia="Times New Roman" w:hAnsi="Garamond" w:cs="Times New Roman"/>
                <w:spacing w:val="-2"/>
                <w:sz w:val="24"/>
                <w:szCs w:val="24"/>
                <w:vertAlign w:val="superscript"/>
              </w:rPr>
            </w:pPr>
          </w:p>
        </w:tc>
      </w:tr>
      <w:tr w:rsidR="008F32B2" w:rsidTr="008F32B2">
        <w:tc>
          <w:tcPr>
            <w:tcW w:w="2835" w:type="dxa"/>
            <w:tcBorders>
              <w:top w:val="single" w:sz="4" w:space="0" w:color="auto"/>
              <w:left w:val="single" w:sz="4" w:space="0" w:color="auto"/>
              <w:bottom w:val="single" w:sz="4" w:space="0" w:color="auto"/>
              <w:right w:val="single" w:sz="4" w:space="0" w:color="auto"/>
            </w:tcBorders>
            <w:hideMark/>
          </w:tcPr>
          <w:p w:rsidR="008F32B2" w:rsidRDefault="008F32B2">
            <w:pPr>
              <w:tabs>
                <w:tab w:val="right" w:pos="8789"/>
              </w:tabs>
              <w:suppressAutoHyphens/>
              <w:spacing w:before="80" w:after="80" w:line="240" w:lineRule="auto"/>
              <w:jc w:val="both"/>
              <w:rPr>
                <w:rFonts w:ascii="Garamond" w:eastAsia="Times New Roman" w:hAnsi="Garamond" w:cs="Times New Roman"/>
                <w:spacing w:val="-2"/>
                <w:sz w:val="24"/>
                <w:szCs w:val="24"/>
              </w:rPr>
            </w:pPr>
            <w:r>
              <w:rPr>
                <w:rFonts w:ascii="Garamond" w:eastAsia="Times New Roman" w:hAnsi="Garamond" w:cs="Times New Roman"/>
                <w:spacing w:val="-2"/>
                <w:sz w:val="24"/>
                <w:szCs w:val="24"/>
              </w:rPr>
              <w:t>Acronyme</w:t>
            </w:r>
          </w:p>
          <w:p w:rsidR="008F32B2" w:rsidRDefault="008F32B2">
            <w:pPr>
              <w:tabs>
                <w:tab w:val="right" w:pos="8789"/>
              </w:tabs>
              <w:suppressAutoHyphens/>
              <w:spacing w:before="80" w:after="80" w:line="240" w:lineRule="auto"/>
              <w:jc w:val="both"/>
              <w:rPr>
                <w:rFonts w:ascii="Garamond" w:eastAsia="Times New Roman" w:hAnsi="Garamond" w:cs="Times New Roman"/>
                <w:spacing w:val="-2"/>
                <w:sz w:val="24"/>
                <w:szCs w:val="24"/>
                <w:vertAlign w:val="superscript"/>
              </w:rPr>
            </w:pPr>
            <w:r>
              <w:rPr>
                <w:rFonts w:ascii="Garamond" w:eastAsia="Times New Roman" w:hAnsi="Garamond" w:cs="Times New Roman"/>
                <w:spacing w:val="-2"/>
                <w:sz w:val="24"/>
                <w:szCs w:val="24"/>
              </w:rPr>
              <w:t>(</w:t>
            </w:r>
            <w:proofErr w:type="gramStart"/>
            <w:r>
              <w:rPr>
                <w:rFonts w:ascii="Garamond" w:eastAsia="Times New Roman" w:hAnsi="Garamond" w:cs="Times New Roman"/>
                <w:spacing w:val="-2"/>
                <w:sz w:val="24"/>
                <w:szCs w:val="24"/>
              </w:rPr>
              <w:t>s’il</w:t>
            </w:r>
            <w:proofErr w:type="gramEnd"/>
            <w:r>
              <w:rPr>
                <w:rFonts w:ascii="Garamond" w:eastAsia="Times New Roman" w:hAnsi="Garamond" w:cs="Times New Roman"/>
                <w:spacing w:val="-2"/>
                <w:sz w:val="24"/>
                <w:szCs w:val="24"/>
              </w:rPr>
              <w:t xml:space="preserve"> existe) :</w:t>
            </w:r>
          </w:p>
        </w:tc>
        <w:tc>
          <w:tcPr>
            <w:tcW w:w="5954" w:type="dxa"/>
            <w:tcBorders>
              <w:top w:val="single" w:sz="4" w:space="0" w:color="auto"/>
              <w:left w:val="single" w:sz="4" w:space="0" w:color="auto"/>
              <w:bottom w:val="single" w:sz="4" w:space="0" w:color="auto"/>
              <w:right w:val="single" w:sz="4" w:space="0" w:color="auto"/>
            </w:tcBorders>
          </w:tcPr>
          <w:p w:rsidR="008F32B2" w:rsidRDefault="008F32B2">
            <w:pPr>
              <w:tabs>
                <w:tab w:val="right" w:pos="8789"/>
              </w:tabs>
              <w:suppressAutoHyphens/>
              <w:spacing w:before="80" w:after="80" w:line="240" w:lineRule="auto"/>
              <w:jc w:val="both"/>
              <w:rPr>
                <w:rFonts w:ascii="Garamond" w:eastAsia="Times New Roman" w:hAnsi="Garamond" w:cs="Times New Roman"/>
                <w:spacing w:val="-2"/>
                <w:sz w:val="24"/>
                <w:szCs w:val="24"/>
                <w:vertAlign w:val="superscript"/>
              </w:rPr>
            </w:pPr>
          </w:p>
        </w:tc>
      </w:tr>
      <w:tr w:rsidR="008F32B2" w:rsidTr="008F32B2">
        <w:tc>
          <w:tcPr>
            <w:tcW w:w="2835" w:type="dxa"/>
            <w:tcBorders>
              <w:top w:val="single" w:sz="4" w:space="0" w:color="auto"/>
              <w:left w:val="single" w:sz="4" w:space="0" w:color="auto"/>
              <w:bottom w:val="single" w:sz="4" w:space="0" w:color="auto"/>
              <w:right w:val="single" w:sz="4" w:space="0" w:color="auto"/>
            </w:tcBorders>
            <w:hideMark/>
          </w:tcPr>
          <w:p w:rsidR="008F32B2" w:rsidRDefault="008F32B2">
            <w:pPr>
              <w:tabs>
                <w:tab w:val="right" w:pos="8789"/>
              </w:tabs>
              <w:suppressAutoHyphens/>
              <w:spacing w:before="80" w:after="80" w:line="240" w:lineRule="auto"/>
              <w:jc w:val="both"/>
              <w:rPr>
                <w:rFonts w:ascii="Garamond" w:eastAsia="Times New Roman" w:hAnsi="Garamond" w:cs="Times New Roman"/>
                <w:spacing w:val="-2"/>
                <w:sz w:val="24"/>
                <w:szCs w:val="24"/>
              </w:rPr>
            </w:pPr>
            <w:r>
              <w:rPr>
                <w:rFonts w:ascii="Garamond" w:eastAsia="Times New Roman" w:hAnsi="Garamond" w:cs="Times New Roman"/>
                <w:spacing w:val="-2"/>
                <w:sz w:val="24"/>
                <w:szCs w:val="24"/>
              </w:rPr>
              <w:t>Nationalité :</w:t>
            </w:r>
          </w:p>
        </w:tc>
        <w:tc>
          <w:tcPr>
            <w:tcW w:w="5954" w:type="dxa"/>
            <w:tcBorders>
              <w:top w:val="single" w:sz="4" w:space="0" w:color="auto"/>
              <w:left w:val="single" w:sz="4" w:space="0" w:color="auto"/>
              <w:bottom w:val="single" w:sz="4" w:space="0" w:color="auto"/>
              <w:right w:val="single" w:sz="4" w:space="0" w:color="auto"/>
            </w:tcBorders>
          </w:tcPr>
          <w:p w:rsidR="008F32B2" w:rsidRDefault="008F32B2">
            <w:pPr>
              <w:tabs>
                <w:tab w:val="right" w:pos="8789"/>
              </w:tabs>
              <w:suppressAutoHyphens/>
              <w:spacing w:before="80" w:after="80" w:line="240" w:lineRule="auto"/>
              <w:jc w:val="both"/>
              <w:rPr>
                <w:rFonts w:ascii="Garamond" w:eastAsia="Times New Roman" w:hAnsi="Garamond" w:cs="Times New Roman"/>
                <w:spacing w:val="-2"/>
                <w:sz w:val="24"/>
                <w:szCs w:val="24"/>
                <w:vertAlign w:val="superscript"/>
              </w:rPr>
            </w:pPr>
          </w:p>
        </w:tc>
      </w:tr>
      <w:tr w:rsidR="008F32B2" w:rsidTr="008F32B2">
        <w:tc>
          <w:tcPr>
            <w:tcW w:w="2835" w:type="dxa"/>
            <w:tcBorders>
              <w:top w:val="single" w:sz="4" w:space="0" w:color="auto"/>
              <w:left w:val="single" w:sz="4" w:space="0" w:color="auto"/>
              <w:bottom w:val="single" w:sz="4" w:space="0" w:color="auto"/>
              <w:right w:val="single" w:sz="4" w:space="0" w:color="auto"/>
            </w:tcBorders>
            <w:hideMark/>
          </w:tcPr>
          <w:p w:rsidR="008F32B2" w:rsidRDefault="008F32B2">
            <w:pPr>
              <w:tabs>
                <w:tab w:val="right" w:pos="8789"/>
              </w:tabs>
              <w:suppressAutoHyphens/>
              <w:spacing w:before="80" w:after="80" w:line="240" w:lineRule="auto"/>
              <w:jc w:val="both"/>
              <w:rPr>
                <w:rFonts w:ascii="Garamond" w:eastAsia="Times New Roman" w:hAnsi="Garamond" w:cs="Times New Roman"/>
                <w:spacing w:val="-2"/>
                <w:sz w:val="24"/>
                <w:szCs w:val="24"/>
                <w:vertAlign w:val="superscript"/>
              </w:rPr>
            </w:pPr>
            <w:r>
              <w:rPr>
                <w:rFonts w:ascii="Garamond" w:eastAsia="Times New Roman" w:hAnsi="Garamond" w:cs="Times New Roman"/>
                <w:spacing w:val="-2"/>
                <w:sz w:val="24"/>
                <w:szCs w:val="24"/>
              </w:rPr>
              <w:t xml:space="preserve">Statut juridique </w:t>
            </w:r>
            <w:r>
              <w:rPr>
                <w:rFonts w:ascii="Garamond" w:eastAsia="Times New Roman" w:hAnsi="Garamond" w:cs="Times New Roman"/>
                <w:spacing w:val="-2"/>
                <w:sz w:val="24"/>
                <w:szCs w:val="24"/>
                <w:vertAlign w:val="superscript"/>
                <w:lang w:val="en-US"/>
              </w:rPr>
              <w:footnoteReference w:id="2"/>
            </w:r>
            <w:r>
              <w:rPr>
                <w:rFonts w:ascii="Garamond" w:eastAsia="Times New Roman" w:hAnsi="Garamond" w:cs="Times New Roman"/>
                <w:spacing w:val="-2"/>
                <w:sz w:val="24"/>
                <w:szCs w:val="24"/>
              </w:rPr>
              <w:t>:</w:t>
            </w:r>
          </w:p>
        </w:tc>
        <w:tc>
          <w:tcPr>
            <w:tcW w:w="5954" w:type="dxa"/>
            <w:tcBorders>
              <w:top w:val="single" w:sz="4" w:space="0" w:color="auto"/>
              <w:left w:val="single" w:sz="4" w:space="0" w:color="auto"/>
              <w:bottom w:val="single" w:sz="4" w:space="0" w:color="auto"/>
              <w:right w:val="single" w:sz="4" w:space="0" w:color="auto"/>
            </w:tcBorders>
          </w:tcPr>
          <w:p w:rsidR="008F32B2" w:rsidRDefault="008F32B2">
            <w:pPr>
              <w:tabs>
                <w:tab w:val="right" w:pos="8789"/>
              </w:tabs>
              <w:suppressAutoHyphens/>
              <w:spacing w:before="80" w:after="80" w:line="240" w:lineRule="auto"/>
              <w:jc w:val="both"/>
              <w:rPr>
                <w:rFonts w:ascii="Garamond" w:eastAsia="Times New Roman" w:hAnsi="Garamond" w:cs="Times New Roman"/>
                <w:spacing w:val="-2"/>
                <w:sz w:val="24"/>
                <w:szCs w:val="24"/>
                <w:vertAlign w:val="superscript"/>
              </w:rPr>
            </w:pPr>
          </w:p>
        </w:tc>
      </w:tr>
      <w:tr w:rsidR="008F32B2" w:rsidTr="008F32B2">
        <w:tc>
          <w:tcPr>
            <w:tcW w:w="2835" w:type="dxa"/>
            <w:tcBorders>
              <w:top w:val="single" w:sz="4" w:space="0" w:color="auto"/>
              <w:left w:val="single" w:sz="4" w:space="0" w:color="auto"/>
              <w:bottom w:val="single" w:sz="4" w:space="0" w:color="auto"/>
              <w:right w:val="single" w:sz="4" w:space="0" w:color="auto"/>
            </w:tcBorders>
            <w:hideMark/>
          </w:tcPr>
          <w:p w:rsidR="008F32B2" w:rsidRDefault="008F32B2">
            <w:pPr>
              <w:suppressAutoHyphens/>
              <w:spacing w:before="80" w:after="80" w:line="240" w:lineRule="auto"/>
              <w:jc w:val="both"/>
              <w:rPr>
                <w:rFonts w:ascii="Garamond" w:eastAsia="Times New Roman" w:hAnsi="Garamond" w:cs="Times New Roman"/>
                <w:spacing w:val="-2"/>
                <w:sz w:val="24"/>
                <w:szCs w:val="24"/>
              </w:rPr>
            </w:pPr>
            <w:r>
              <w:rPr>
                <w:rFonts w:ascii="Garamond" w:eastAsia="Times New Roman" w:hAnsi="Garamond" w:cs="Times New Roman"/>
                <w:spacing w:val="-2"/>
                <w:sz w:val="24"/>
                <w:szCs w:val="24"/>
              </w:rPr>
              <w:t>Régime TVA (fournir attestations) :</w:t>
            </w:r>
          </w:p>
        </w:tc>
        <w:tc>
          <w:tcPr>
            <w:tcW w:w="5954" w:type="dxa"/>
            <w:tcBorders>
              <w:top w:val="single" w:sz="4" w:space="0" w:color="auto"/>
              <w:left w:val="single" w:sz="4" w:space="0" w:color="auto"/>
              <w:bottom w:val="single" w:sz="4" w:space="0" w:color="auto"/>
              <w:right w:val="single" w:sz="4" w:space="0" w:color="auto"/>
            </w:tcBorders>
          </w:tcPr>
          <w:p w:rsidR="008F32B2" w:rsidRDefault="008F32B2">
            <w:pPr>
              <w:tabs>
                <w:tab w:val="right" w:pos="8789"/>
              </w:tabs>
              <w:suppressAutoHyphens/>
              <w:spacing w:before="80" w:after="80" w:line="240" w:lineRule="auto"/>
              <w:jc w:val="both"/>
              <w:rPr>
                <w:rFonts w:ascii="Garamond" w:eastAsia="Times New Roman" w:hAnsi="Garamond" w:cs="Times New Roman"/>
                <w:spacing w:val="-2"/>
                <w:sz w:val="24"/>
                <w:szCs w:val="24"/>
                <w:vertAlign w:val="superscript"/>
              </w:rPr>
            </w:pPr>
          </w:p>
        </w:tc>
      </w:tr>
      <w:tr w:rsidR="008F32B2" w:rsidTr="008F32B2">
        <w:tc>
          <w:tcPr>
            <w:tcW w:w="2835" w:type="dxa"/>
            <w:tcBorders>
              <w:top w:val="single" w:sz="4" w:space="0" w:color="auto"/>
              <w:left w:val="single" w:sz="4" w:space="0" w:color="auto"/>
              <w:bottom w:val="single" w:sz="4" w:space="0" w:color="auto"/>
              <w:right w:val="single" w:sz="4" w:space="0" w:color="auto"/>
            </w:tcBorders>
            <w:hideMark/>
          </w:tcPr>
          <w:p w:rsidR="008F32B2" w:rsidRDefault="008F32B2">
            <w:pPr>
              <w:tabs>
                <w:tab w:val="right" w:pos="8789"/>
              </w:tabs>
              <w:suppressAutoHyphens/>
              <w:spacing w:before="80" w:after="80" w:line="240" w:lineRule="auto"/>
              <w:jc w:val="both"/>
              <w:rPr>
                <w:rFonts w:ascii="Garamond" w:eastAsia="Times New Roman" w:hAnsi="Garamond" w:cs="Times New Roman"/>
                <w:spacing w:val="-2"/>
                <w:sz w:val="24"/>
                <w:szCs w:val="24"/>
                <w:vertAlign w:val="superscript"/>
              </w:rPr>
            </w:pPr>
            <w:r>
              <w:rPr>
                <w:rFonts w:ascii="Garamond" w:eastAsia="Times New Roman" w:hAnsi="Garamond" w:cs="Times New Roman"/>
                <w:spacing w:val="-2"/>
                <w:sz w:val="24"/>
                <w:szCs w:val="24"/>
              </w:rPr>
              <w:t>Adresse officielle</w:t>
            </w:r>
            <w:r>
              <w:rPr>
                <w:rFonts w:ascii="Garamond" w:eastAsia="Times New Roman" w:hAnsi="Garamond" w:cs="Times New Roman"/>
                <w:spacing w:val="-2"/>
                <w:sz w:val="24"/>
                <w:szCs w:val="24"/>
                <w:lang w:val="en-GB"/>
              </w:rPr>
              <w:t xml:space="preserve"> </w:t>
            </w:r>
            <w:r>
              <w:rPr>
                <w:rFonts w:ascii="Garamond" w:eastAsia="Times New Roman" w:hAnsi="Garamond" w:cs="Times New Roman"/>
                <w:spacing w:val="-2"/>
                <w:sz w:val="24"/>
                <w:szCs w:val="24"/>
              </w:rPr>
              <w:t>:</w:t>
            </w:r>
          </w:p>
        </w:tc>
        <w:tc>
          <w:tcPr>
            <w:tcW w:w="5954" w:type="dxa"/>
            <w:tcBorders>
              <w:top w:val="single" w:sz="4" w:space="0" w:color="auto"/>
              <w:left w:val="single" w:sz="4" w:space="0" w:color="auto"/>
              <w:bottom w:val="single" w:sz="4" w:space="0" w:color="auto"/>
              <w:right w:val="single" w:sz="4" w:space="0" w:color="auto"/>
            </w:tcBorders>
          </w:tcPr>
          <w:p w:rsidR="008F32B2" w:rsidRDefault="008F32B2">
            <w:pPr>
              <w:tabs>
                <w:tab w:val="right" w:pos="8789"/>
              </w:tabs>
              <w:suppressAutoHyphens/>
              <w:spacing w:before="80" w:after="80" w:line="240" w:lineRule="auto"/>
              <w:jc w:val="both"/>
              <w:rPr>
                <w:rFonts w:ascii="Garamond" w:eastAsia="Times New Roman" w:hAnsi="Garamond" w:cs="Times New Roman"/>
                <w:spacing w:val="-2"/>
                <w:sz w:val="24"/>
                <w:szCs w:val="24"/>
                <w:vertAlign w:val="superscript"/>
              </w:rPr>
            </w:pPr>
          </w:p>
        </w:tc>
      </w:tr>
      <w:tr w:rsidR="008F32B2" w:rsidTr="008F32B2">
        <w:tc>
          <w:tcPr>
            <w:tcW w:w="2835" w:type="dxa"/>
            <w:tcBorders>
              <w:top w:val="single" w:sz="4" w:space="0" w:color="auto"/>
              <w:left w:val="single" w:sz="4" w:space="0" w:color="auto"/>
              <w:bottom w:val="single" w:sz="4" w:space="0" w:color="auto"/>
              <w:right w:val="single" w:sz="4" w:space="0" w:color="auto"/>
            </w:tcBorders>
            <w:hideMark/>
          </w:tcPr>
          <w:p w:rsidR="008F32B2" w:rsidRDefault="008F32B2">
            <w:pPr>
              <w:suppressAutoHyphens/>
              <w:spacing w:before="80" w:after="80" w:line="240" w:lineRule="auto"/>
              <w:jc w:val="both"/>
              <w:rPr>
                <w:rFonts w:ascii="Garamond" w:eastAsia="Times New Roman" w:hAnsi="Garamond" w:cs="Times New Roman"/>
                <w:spacing w:val="-2"/>
                <w:sz w:val="24"/>
                <w:szCs w:val="24"/>
              </w:rPr>
            </w:pPr>
            <w:r>
              <w:rPr>
                <w:rFonts w:ascii="Garamond" w:eastAsia="Times New Roman" w:hAnsi="Garamond" w:cs="Times New Roman"/>
                <w:spacing w:val="-2"/>
                <w:sz w:val="24"/>
                <w:szCs w:val="24"/>
              </w:rPr>
              <w:t>Adresse postale :</w:t>
            </w:r>
          </w:p>
        </w:tc>
        <w:tc>
          <w:tcPr>
            <w:tcW w:w="5954" w:type="dxa"/>
            <w:tcBorders>
              <w:top w:val="single" w:sz="4" w:space="0" w:color="auto"/>
              <w:left w:val="single" w:sz="4" w:space="0" w:color="auto"/>
              <w:bottom w:val="single" w:sz="4" w:space="0" w:color="auto"/>
              <w:right w:val="single" w:sz="4" w:space="0" w:color="auto"/>
            </w:tcBorders>
          </w:tcPr>
          <w:p w:rsidR="008F32B2" w:rsidRDefault="008F32B2">
            <w:pPr>
              <w:tabs>
                <w:tab w:val="right" w:pos="8789"/>
              </w:tabs>
              <w:suppressAutoHyphens/>
              <w:spacing w:before="80" w:after="80" w:line="240" w:lineRule="auto"/>
              <w:jc w:val="both"/>
              <w:rPr>
                <w:rFonts w:ascii="Garamond" w:eastAsia="Times New Roman" w:hAnsi="Garamond" w:cs="Times New Roman"/>
                <w:spacing w:val="-2"/>
                <w:sz w:val="24"/>
                <w:szCs w:val="24"/>
              </w:rPr>
            </w:pPr>
          </w:p>
        </w:tc>
      </w:tr>
      <w:tr w:rsidR="008F32B2" w:rsidTr="008F32B2">
        <w:tc>
          <w:tcPr>
            <w:tcW w:w="2835" w:type="dxa"/>
            <w:tcBorders>
              <w:top w:val="single" w:sz="4" w:space="0" w:color="auto"/>
              <w:left w:val="single" w:sz="4" w:space="0" w:color="auto"/>
              <w:bottom w:val="single" w:sz="4" w:space="0" w:color="auto"/>
              <w:right w:val="single" w:sz="4" w:space="0" w:color="auto"/>
            </w:tcBorders>
            <w:hideMark/>
          </w:tcPr>
          <w:p w:rsidR="008F32B2" w:rsidRDefault="008F32B2">
            <w:pPr>
              <w:tabs>
                <w:tab w:val="right" w:pos="8789"/>
              </w:tabs>
              <w:suppressAutoHyphens/>
              <w:spacing w:before="80" w:after="80" w:line="240" w:lineRule="auto"/>
              <w:jc w:val="both"/>
              <w:rPr>
                <w:rFonts w:ascii="Garamond" w:eastAsia="Times New Roman" w:hAnsi="Garamond" w:cs="Times New Roman"/>
                <w:spacing w:val="-2"/>
                <w:sz w:val="24"/>
                <w:szCs w:val="24"/>
              </w:rPr>
            </w:pPr>
            <w:r>
              <w:rPr>
                <w:rFonts w:ascii="Garamond" w:eastAsia="Times New Roman" w:hAnsi="Garamond" w:cs="Times New Roman"/>
                <w:spacing w:val="-2"/>
                <w:sz w:val="24"/>
                <w:szCs w:val="24"/>
              </w:rPr>
              <w:t>Personne de contact :</w:t>
            </w:r>
          </w:p>
        </w:tc>
        <w:tc>
          <w:tcPr>
            <w:tcW w:w="5954" w:type="dxa"/>
            <w:tcBorders>
              <w:top w:val="single" w:sz="4" w:space="0" w:color="auto"/>
              <w:left w:val="single" w:sz="4" w:space="0" w:color="auto"/>
              <w:bottom w:val="single" w:sz="4" w:space="0" w:color="auto"/>
              <w:right w:val="single" w:sz="4" w:space="0" w:color="auto"/>
            </w:tcBorders>
          </w:tcPr>
          <w:p w:rsidR="008F32B2" w:rsidRDefault="008F32B2">
            <w:pPr>
              <w:tabs>
                <w:tab w:val="right" w:pos="8789"/>
              </w:tabs>
              <w:suppressAutoHyphens/>
              <w:spacing w:before="80" w:after="80" w:line="240" w:lineRule="auto"/>
              <w:jc w:val="both"/>
              <w:rPr>
                <w:rFonts w:ascii="Garamond" w:eastAsia="Times New Roman" w:hAnsi="Garamond" w:cs="Times New Roman"/>
                <w:spacing w:val="-2"/>
                <w:sz w:val="24"/>
                <w:szCs w:val="24"/>
                <w:vertAlign w:val="superscript"/>
              </w:rPr>
            </w:pPr>
          </w:p>
        </w:tc>
      </w:tr>
      <w:tr w:rsidR="008F32B2" w:rsidTr="008F32B2">
        <w:tc>
          <w:tcPr>
            <w:tcW w:w="2835" w:type="dxa"/>
            <w:tcBorders>
              <w:top w:val="single" w:sz="4" w:space="0" w:color="auto"/>
              <w:left w:val="single" w:sz="4" w:space="0" w:color="auto"/>
              <w:bottom w:val="single" w:sz="4" w:space="0" w:color="auto"/>
              <w:right w:val="single" w:sz="4" w:space="0" w:color="auto"/>
            </w:tcBorders>
            <w:hideMark/>
          </w:tcPr>
          <w:p w:rsidR="008F32B2" w:rsidRDefault="008F32B2">
            <w:pPr>
              <w:tabs>
                <w:tab w:val="right" w:pos="8789"/>
              </w:tabs>
              <w:suppressAutoHyphens/>
              <w:spacing w:before="80" w:after="80" w:line="240" w:lineRule="auto"/>
              <w:jc w:val="both"/>
              <w:rPr>
                <w:rFonts w:ascii="Garamond" w:eastAsia="Times New Roman" w:hAnsi="Garamond" w:cs="Times New Roman"/>
                <w:spacing w:val="-2"/>
                <w:sz w:val="24"/>
                <w:szCs w:val="24"/>
                <w:vertAlign w:val="superscript"/>
              </w:rPr>
            </w:pPr>
            <w:r>
              <w:rPr>
                <w:rFonts w:ascii="Garamond" w:eastAsia="Times New Roman" w:hAnsi="Garamond" w:cs="Times New Roman"/>
                <w:spacing w:val="-2"/>
                <w:sz w:val="24"/>
                <w:szCs w:val="24"/>
              </w:rPr>
              <w:t>N° de téléphone :</w:t>
            </w:r>
          </w:p>
        </w:tc>
        <w:tc>
          <w:tcPr>
            <w:tcW w:w="5954" w:type="dxa"/>
            <w:tcBorders>
              <w:top w:val="single" w:sz="4" w:space="0" w:color="auto"/>
              <w:left w:val="single" w:sz="4" w:space="0" w:color="auto"/>
              <w:bottom w:val="single" w:sz="4" w:space="0" w:color="auto"/>
              <w:right w:val="single" w:sz="4" w:space="0" w:color="auto"/>
            </w:tcBorders>
          </w:tcPr>
          <w:p w:rsidR="008F32B2" w:rsidRDefault="008F32B2">
            <w:pPr>
              <w:tabs>
                <w:tab w:val="right" w:pos="8789"/>
              </w:tabs>
              <w:suppressAutoHyphens/>
              <w:spacing w:before="80" w:after="80" w:line="240" w:lineRule="auto"/>
              <w:jc w:val="both"/>
              <w:rPr>
                <w:rFonts w:ascii="Garamond" w:eastAsia="Times New Roman" w:hAnsi="Garamond" w:cs="Times New Roman"/>
                <w:spacing w:val="-2"/>
                <w:sz w:val="24"/>
                <w:szCs w:val="24"/>
                <w:vertAlign w:val="superscript"/>
              </w:rPr>
            </w:pPr>
          </w:p>
        </w:tc>
      </w:tr>
      <w:tr w:rsidR="008F32B2" w:rsidTr="008F32B2">
        <w:tc>
          <w:tcPr>
            <w:tcW w:w="2835" w:type="dxa"/>
            <w:tcBorders>
              <w:top w:val="single" w:sz="4" w:space="0" w:color="auto"/>
              <w:left w:val="single" w:sz="4" w:space="0" w:color="auto"/>
              <w:bottom w:val="single" w:sz="4" w:space="0" w:color="auto"/>
              <w:right w:val="single" w:sz="4" w:space="0" w:color="auto"/>
            </w:tcBorders>
            <w:hideMark/>
          </w:tcPr>
          <w:p w:rsidR="008F32B2" w:rsidRDefault="008F32B2">
            <w:pPr>
              <w:tabs>
                <w:tab w:val="right" w:pos="8789"/>
              </w:tabs>
              <w:suppressAutoHyphens/>
              <w:spacing w:before="80" w:after="80" w:line="240" w:lineRule="auto"/>
              <w:jc w:val="both"/>
              <w:rPr>
                <w:rFonts w:ascii="Garamond" w:eastAsia="Times New Roman" w:hAnsi="Garamond" w:cs="Times New Roman"/>
                <w:spacing w:val="-2"/>
                <w:sz w:val="24"/>
                <w:szCs w:val="24"/>
                <w:vertAlign w:val="superscript"/>
              </w:rPr>
            </w:pPr>
            <w:r>
              <w:rPr>
                <w:rFonts w:ascii="Garamond" w:eastAsia="Times New Roman" w:hAnsi="Garamond" w:cs="Times New Roman"/>
                <w:spacing w:val="-2"/>
                <w:sz w:val="24"/>
                <w:szCs w:val="24"/>
              </w:rPr>
              <w:t>N° de fax :</w:t>
            </w:r>
          </w:p>
        </w:tc>
        <w:tc>
          <w:tcPr>
            <w:tcW w:w="5954" w:type="dxa"/>
            <w:tcBorders>
              <w:top w:val="single" w:sz="4" w:space="0" w:color="auto"/>
              <w:left w:val="single" w:sz="4" w:space="0" w:color="auto"/>
              <w:bottom w:val="single" w:sz="4" w:space="0" w:color="auto"/>
              <w:right w:val="single" w:sz="4" w:space="0" w:color="auto"/>
            </w:tcBorders>
          </w:tcPr>
          <w:p w:rsidR="008F32B2" w:rsidRDefault="008F32B2">
            <w:pPr>
              <w:tabs>
                <w:tab w:val="right" w:pos="8789"/>
              </w:tabs>
              <w:suppressAutoHyphens/>
              <w:spacing w:before="80" w:after="80" w:line="240" w:lineRule="auto"/>
              <w:jc w:val="both"/>
              <w:rPr>
                <w:rFonts w:ascii="Garamond" w:eastAsia="Times New Roman" w:hAnsi="Garamond" w:cs="Times New Roman"/>
                <w:spacing w:val="-2"/>
                <w:sz w:val="24"/>
                <w:szCs w:val="24"/>
                <w:vertAlign w:val="superscript"/>
              </w:rPr>
            </w:pPr>
          </w:p>
        </w:tc>
      </w:tr>
      <w:tr w:rsidR="008F32B2" w:rsidTr="008F32B2">
        <w:tc>
          <w:tcPr>
            <w:tcW w:w="2835" w:type="dxa"/>
            <w:tcBorders>
              <w:top w:val="single" w:sz="4" w:space="0" w:color="auto"/>
              <w:left w:val="single" w:sz="4" w:space="0" w:color="auto"/>
              <w:bottom w:val="single" w:sz="4" w:space="0" w:color="auto"/>
              <w:right w:val="single" w:sz="4" w:space="0" w:color="auto"/>
            </w:tcBorders>
            <w:hideMark/>
          </w:tcPr>
          <w:p w:rsidR="008F32B2" w:rsidRDefault="008F32B2">
            <w:pPr>
              <w:tabs>
                <w:tab w:val="right" w:pos="8789"/>
              </w:tabs>
              <w:suppressAutoHyphens/>
              <w:spacing w:before="80" w:after="80" w:line="240" w:lineRule="auto"/>
              <w:jc w:val="both"/>
              <w:rPr>
                <w:rFonts w:ascii="Garamond" w:eastAsia="Times New Roman" w:hAnsi="Garamond" w:cs="Times New Roman"/>
                <w:spacing w:val="-2"/>
                <w:sz w:val="24"/>
                <w:szCs w:val="24"/>
                <w:vertAlign w:val="superscript"/>
              </w:rPr>
            </w:pPr>
            <w:r>
              <w:rPr>
                <w:rFonts w:ascii="Garamond" w:eastAsia="Times New Roman" w:hAnsi="Garamond" w:cs="Times New Roman"/>
                <w:spacing w:val="-2"/>
                <w:sz w:val="24"/>
                <w:szCs w:val="24"/>
              </w:rPr>
              <w:t>Courrier électronique :</w:t>
            </w:r>
          </w:p>
        </w:tc>
        <w:tc>
          <w:tcPr>
            <w:tcW w:w="5954" w:type="dxa"/>
            <w:tcBorders>
              <w:top w:val="single" w:sz="4" w:space="0" w:color="auto"/>
              <w:left w:val="single" w:sz="4" w:space="0" w:color="auto"/>
              <w:bottom w:val="single" w:sz="4" w:space="0" w:color="auto"/>
              <w:right w:val="single" w:sz="4" w:space="0" w:color="auto"/>
            </w:tcBorders>
          </w:tcPr>
          <w:p w:rsidR="008F32B2" w:rsidRDefault="008F32B2">
            <w:pPr>
              <w:tabs>
                <w:tab w:val="right" w:pos="8789"/>
              </w:tabs>
              <w:suppressAutoHyphens/>
              <w:spacing w:before="80" w:after="80" w:line="240" w:lineRule="auto"/>
              <w:jc w:val="both"/>
              <w:rPr>
                <w:rFonts w:ascii="Garamond" w:eastAsia="Times New Roman" w:hAnsi="Garamond" w:cs="Times New Roman"/>
                <w:spacing w:val="-2"/>
                <w:sz w:val="24"/>
                <w:szCs w:val="24"/>
                <w:vertAlign w:val="superscript"/>
              </w:rPr>
            </w:pPr>
          </w:p>
        </w:tc>
      </w:tr>
      <w:tr w:rsidR="008F32B2" w:rsidTr="008F32B2">
        <w:tc>
          <w:tcPr>
            <w:tcW w:w="2835" w:type="dxa"/>
            <w:tcBorders>
              <w:top w:val="single" w:sz="4" w:space="0" w:color="auto"/>
              <w:left w:val="single" w:sz="4" w:space="0" w:color="auto"/>
              <w:bottom w:val="single" w:sz="4" w:space="0" w:color="auto"/>
              <w:right w:val="single" w:sz="4" w:space="0" w:color="auto"/>
            </w:tcBorders>
            <w:hideMark/>
          </w:tcPr>
          <w:p w:rsidR="008F32B2" w:rsidRDefault="008F32B2">
            <w:pPr>
              <w:tabs>
                <w:tab w:val="right" w:pos="8789"/>
              </w:tabs>
              <w:suppressAutoHyphens/>
              <w:spacing w:before="80" w:after="80" w:line="240" w:lineRule="auto"/>
              <w:jc w:val="both"/>
              <w:rPr>
                <w:rFonts w:ascii="Garamond" w:eastAsia="Times New Roman" w:hAnsi="Garamond" w:cs="Times New Roman"/>
                <w:spacing w:val="-2"/>
                <w:sz w:val="24"/>
                <w:szCs w:val="24"/>
              </w:rPr>
            </w:pPr>
            <w:r>
              <w:rPr>
                <w:rFonts w:ascii="Garamond" w:eastAsia="Times New Roman" w:hAnsi="Garamond" w:cs="Times New Roman"/>
                <w:spacing w:val="-2"/>
                <w:sz w:val="24"/>
                <w:szCs w:val="24"/>
              </w:rPr>
              <w:t>Site internet :</w:t>
            </w:r>
          </w:p>
        </w:tc>
        <w:tc>
          <w:tcPr>
            <w:tcW w:w="5954" w:type="dxa"/>
            <w:tcBorders>
              <w:top w:val="single" w:sz="4" w:space="0" w:color="auto"/>
              <w:left w:val="single" w:sz="4" w:space="0" w:color="auto"/>
              <w:bottom w:val="single" w:sz="4" w:space="0" w:color="auto"/>
              <w:right w:val="single" w:sz="4" w:space="0" w:color="auto"/>
            </w:tcBorders>
          </w:tcPr>
          <w:p w:rsidR="008F32B2" w:rsidRDefault="008F32B2">
            <w:pPr>
              <w:tabs>
                <w:tab w:val="right" w:pos="8789"/>
              </w:tabs>
              <w:suppressAutoHyphens/>
              <w:spacing w:before="80" w:after="80" w:line="240" w:lineRule="auto"/>
              <w:jc w:val="both"/>
              <w:rPr>
                <w:rFonts w:ascii="Garamond" w:eastAsia="Times New Roman" w:hAnsi="Garamond" w:cs="Times New Roman"/>
                <w:spacing w:val="-2"/>
                <w:sz w:val="24"/>
                <w:szCs w:val="24"/>
                <w:vertAlign w:val="superscript"/>
              </w:rPr>
            </w:pPr>
          </w:p>
        </w:tc>
      </w:tr>
    </w:tbl>
    <w:p w:rsidR="008F32B2" w:rsidRDefault="008F32B2" w:rsidP="008F32B2">
      <w:pPr>
        <w:tabs>
          <w:tab w:val="right" w:pos="8789"/>
        </w:tabs>
        <w:suppressAutoHyphens/>
        <w:spacing w:after="0" w:line="240" w:lineRule="auto"/>
        <w:jc w:val="both"/>
        <w:rPr>
          <w:rFonts w:ascii="Garamond" w:eastAsia="Times New Roman" w:hAnsi="Garamond" w:cs="Times New Roman"/>
          <w:spacing w:val="-2"/>
          <w:sz w:val="24"/>
          <w:szCs w:val="24"/>
        </w:rPr>
      </w:pPr>
    </w:p>
    <w:p w:rsidR="008F32B2" w:rsidRDefault="008F32B2" w:rsidP="008F32B2">
      <w:pPr>
        <w:widowControl w:val="0"/>
        <w:suppressAutoHyphens/>
        <w:spacing w:before="120" w:after="120" w:line="240" w:lineRule="auto"/>
        <w:ind w:firstLine="567"/>
        <w:rPr>
          <w:rFonts w:ascii="Garamond" w:eastAsia="Times New Roman" w:hAnsi="Garamond" w:cs="Times New Roman"/>
          <w:spacing w:val="-2"/>
          <w:sz w:val="24"/>
          <w:szCs w:val="28"/>
        </w:rPr>
      </w:pPr>
    </w:p>
    <w:p w:rsidR="008F32B2" w:rsidRDefault="008F32B2" w:rsidP="008F32B2">
      <w:pPr>
        <w:widowControl w:val="0"/>
        <w:suppressAutoHyphens/>
        <w:spacing w:before="120" w:after="120" w:line="240" w:lineRule="auto"/>
        <w:ind w:firstLine="567"/>
        <w:rPr>
          <w:rFonts w:ascii="Garamond" w:eastAsia="Times New Roman" w:hAnsi="Garamond" w:cs="Times New Roman"/>
          <w:spacing w:val="-2"/>
          <w:sz w:val="24"/>
          <w:szCs w:val="28"/>
        </w:rPr>
      </w:pPr>
    </w:p>
    <w:p w:rsidR="008F32B2" w:rsidRDefault="008F32B2" w:rsidP="008F32B2">
      <w:pPr>
        <w:pStyle w:val="Paragraphedeliste"/>
        <w:widowControl w:val="0"/>
        <w:numPr>
          <w:ilvl w:val="0"/>
          <w:numId w:val="1"/>
        </w:numPr>
        <w:suppressAutoHyphens/>
        <w:spacing w:before="120" w:after="120" w:line="240" w:lineRule="auto"/>
        <w:rPr>
          <w:rFonts w:ascii="Garamond" w:eastAsia="Times New Roman" w:hAnsi="Garamond" w:cs="Times New Roman"/>
          <w:spacing w:val="-2"/>
          <w:sz w:val="24"/>
          <w:szCs w:val="28"/>
          <w:lang w:val="fr-FR"/>
        </w:rPr>
      </w:pPr>
      <w:r>
        <w:rPr>
          <w:rFonts w:ascii="Garamond" w:eastAsia="Times New Roman" w:hAnsi="Garamond" w:cs="Times New Roman"/>
          <w:spacing w:val="-2"/>
          <w:sz w:val="24"/>
          <w:szCs w:val="28"/>
          <w:lang w:val="fr-FR"/>
        </w:rPr>
        <w:t>Description du bénéficiaire demandeur (maximum 1 page)</w:t>
      </w:r>
    </w:p>
    <w:p w:rsidR="008F32B2" w:rsidRDefault="008F32B2" w:rsidP="008F32B2">
      <w:pPr>
        <w:widowControl w:val="0"/>
        <w:tabs>
          <w:tab w:val="right" w:pos="8789"/>
        </w:tabs>
        <w:suppressAutoHyphens/>
        <w:spacing w:after="0" w:line="240" w:lineRule="auto"/>
        <w:ind w:left="567" w:hanging="567"/>
        <w:jc w:val="both"/>
        <w:rPr>
          <w:rFonts w:ascii="Garamond" w:eastAsia="Times New Roman" w:hAnsi="Garamond" w:cs="Times New Roman"/>
          <w:spacing w:val="-2"/>
          <w:sz w:val="24"/>
          <w:szCs w:val="24"/>
        </w:rPr>
      </w:pPr>
    </w:p>
    <w:p w:rsidR="008F32B2" w:rsidRDefault="008F32B2" w:rsidP="008F32B2">
      <w:pPr>
        <w:widowControl w:val="0"/>
        <w:tabs>
          <w:tab w:val="right" w:pos="8789"/>
        </w:tabs>
        <w:suppressAutoHyphens/>
        <w:spacing w:after="0" w:line="240" w:lineRule="auto"/>
        <w:ind w:left="567" w:hanging="567"/>
        <w:jc w:val="both"/>
        <w:rPr>
          <w:rFonts w:ascii="Garamond" w:eastAsia="Times New Roman" w:hAnsi="Garamond" w:cs="Times New Roman"/>
          <w:spacing w:val="-2"/>
          <w:sz w:val="24"/>
          <w:szCs w:val="24"/>
        </w:rPr>
      </w:pPr>
      <w:r>
        <w:rPr>
          <w:rFonts w:ascii="Garamond" w:eastAsia="Times New Roman" w:hAnsi="Garamond" w:cs="Times New Roman"/>
          <w:spacing w:val="-2"/>
          <w:sz w:val="24"/>
          <w:szCs w:val="24"/>
        </w:rPr>
        <w:t>7.1</w:t>
      </w:r>
      <w:r>
        <w:rPr>
          <w:rFonts w:ascii="Garamond" w:eastAsia="Times New Roman" w:hAnsi="Garamond" w:cs="Times New Roman"/>
          <w:spacing w:val="-2"/>
          <w:sz w:val="24"/>
          <w:szCs w:val="24"/>
        </w:rPr>
        <w:tab/>
      </w:r>
      <w:r>
        <w:rPr>
          <w:rFonts w:ascii="Garamond" w:eastAsia="Times New Roman" w:hAnsi="Garamond" w:cs="Times New Roman"/>
          <w:spacing w:val="-2"/>
          <w:sz w:val="24"/>
          <w:szCs w:val="24"/>
        </w:rPr>
        <w:tab/>
        <w:t>Quand votre organisation a-t-elle été créée et quand a-t-elle commencé ses activités ?</w:t>
      </w:r>
    </w:p>
    <w:p w:rsidR="008F32B2" w:rsidRDefault="008F32B2" w:rsidP="008F32B2">
      <w:pPr>
        <w:spacing w:after="0" w:line="240" w:lineRule="auto"/>
        <w:jc w:val="both"/>
        <w:rPr>
          <w:rFonts w:ascii="Garamond" w:eastAsia="Times New Roman" w:hAnsi="Garamond" w:cs="Times New Roman"/>
          <w:sz w:val="24"/>
          <w:szCs w:val="24"/>
        </w:rPr>
      </w:pPr>
      <w:r>
        <w:rPr>
          <w:noProof/>
        </w:rPr>
        <mc:AlternateContent>
          <mc:Choice Requires="wps">
            <w:drawing>
              <wp:anchor distT="0" distB="0" distL="114300" distR="114300" simplePos="0" relativeHeight="251656192" behindDoc="0" locked="0" layoutInCell="0" allowOverlap="1">
                <wp:simplePos x="0" y="0"/>
                <wp:positionH relativeFrom="column">
                  <wp:posOffset>13970</wp:posOffset>
                </wp:positionH>
                <wp:positionV relativeFrom="paragraph">
                  <wp:posOffset>109855</wp:posOffset>
                </wp:positionV>
                <wp:extent cx="5852160" cy="0"/>
                <wp:effectExtent l="0" t="0" r="0" b="0"/>
                <wp:wrapNone/>
                <wp:docPr id="23" name="Connecteur droit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521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2062A92" id="Connecteur droit 23" o:spid="_x0000_s1026" style="position:absolute;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pt,8.65pt" to="461.9pt,8.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" o:allowincell="f"/>
            </w:pict>
          </mc:Fallback>
        </mc:AlternateContent>
      </w:r>
    </w:p>
    <w:p w:rsidR="008F32B2" w:rsidRDefault="008F32B2" w:rsidP="008F32B2">
      <w:pPr>
        <w:spacing w:after="0" w:line="240" w:lineRule="auto"/>
        <w:jc w:val="both"/>
        <w:rPr>
          <w:rFonts w:ascii="Garamond" w:eastAsia="Times New Roman" w:hAnsi="Garamond" w:cs="Times New Roman"/>
          <w:sz w:val="24"/>
          <w:szCs w:val="24"/>
        </w:rPr>
      </w:pPr>
    </w:p>
    <w:p w:rsidR="008F32B2" w:rsidRDefault="008F32B2" w:rsidP="008F32B2">
      <w:pPr>
        <w:spacing w:after="0" w:line="240" w:lineRule="auto"/>
        <w:jc w:val="both"/>
        <w:rPr>
          <w:rFonts w:ascii="Garamond" w:eastAsia="Times New Roman" w:hAnsi="Garamond" w:cs="Times New Roman"/>
          <w:sz w:val="24"/>
          <w:szCs w:val="24"/>
        </w:rPr>
      </w:pPr>
    </w:p>
    <w:p w:rsidR="008F32B2" w:rsidRDefault="008F32B2" w:rsidP="008F32B2">
      <w:pPr>
        <w:spacing w:after="0" w:line="240" w:lineRule="auto"/>
        <w:jc w:val="both"/>
        <w:rPr>
          <w:rFonts w:ascii="Garamond" w:eastAsia="Times New Roman" w:hAnsi="Garamond" w:cs="Times New Roman"/>
          <w:sz w:val="24"/>
          <w:szCs w:val="24"/>
        </w:rPr>
      </w:pPr>
    </w:p>
    <w:p w:rsidR="008F32B2" w:rsidRDefault="008F32B2" w:rsidP="008F32B2">
      <w:pPr>
        <w:spacing w:after="0" w:line="240" w:lineRule="auto"/>
        <w:jc w:val="both"/>
        <w:rPr>
          <w:rFonts w:ascii="Garamond" w:eastAsia="Times New Roman" w:hAnsi="Garamond" w:cs="Times New Roman"/>
          <w:sz w:val="24"/>
          <w:szCs w:val="24"/>
        </w:rPr>
      </w:pPr>
    </w:p>
    <w:p w:rsidR="008F32B2" w:rsidRDefault="008F32B2" w:rsidP="008F32B2">
      <w:pPr>
        <w:widowControl w:val="0"/>
        <w:tabs>
          <w:tab w:val="right" w:pos="8789"/>
        </w:tabs>
        <w:suppressAutoHyphens/>
        <w:spacing w:after="0" w:line="240" w:lineRule="auto"/>
        <w:ind w:left="567" w:hanging="567"/>
        <w:jc w:val="both"/>
        <w:rPr>
          <w:rFonts w:ascii="Garamond" w:eastAsia="Times New Roman" w:hAnsi="Garamond" w:cs="Times New Roman"/>
          <w:spacing w:val="-2"/>
          <w:sz w:val="24"/>
          <w:szCs w:val="24"/>
        </w:rPr>
      </w:pPr>
      <w:r>
        <w:rPr>
          <w:rFonts w:ascii="Garamond" w:eastAsia="Times New Roman" w:hAnsi="Garamond" w:cs="Times New Roman"/>
          <w:spacing w:val="-2"/>
          <w:sz w:val="24"/>
          <w:szCs w:val="24"/>
        </w:rPr>
        <w:t>7.2</w:t>
      </w:r>
      <w:r>
        <w:rPr>
          <w:rFonts w:ascii="Garamond" w:eastAsia="Times New Roman" w:hAnsi="Garamond" w:cs="Times New Roman"/>
          <w:spacing w:val="-2"/>
          <w:sz w:val="24"/>
          <w:szCs w:val="24"/>
        </w:rPr>
        <w:tab/>
        <w:t xml:space="preserve">   Quelles sont les activités principales de votre organisation à l’heure actuelle ?</w:t>
      </w:r>
    </w:p>
    <w:p w:rsidR="008F32B2" w:rsidRDefault="008F32B2" w:rsidP="008F32B2">
      <w:pPr>
        <w:spacing w:after="0" w:line="240" w:lineRule="auto"/>
        <w:jc w:val="both"/>
        <w:rPr>
          <w:rFonts w:ascii="Garamond" w:eastAsia="Times New Roman" w:hAnsi="Garamond" w:cs="Times New Roman"/>
          <w:sz w:val="24"/>
          <w:szCs w:val="24"/>
        </w:rPr>
      </w:pPr>
      <w:r>
        <w:rPr>
          <w:noProof/>
        </w:rPr>
        <mc:AlternateContent>
          <mc:Choice Requires="wps">
            <w:drawing>
              <wp:anchor distT="0" distB="0" distL="114300" distR="114300" simplePos="0" relativeHeight="251657216" behindDoc="0" locked="0" layoutInCell="0" allowOverlap="1">
                <wp:simplePos x="0" y="0"/>
                <wp:positionH relativeFrom="column">
                  <wp:posOffset>13970</wp:posOffset>
                </wp:positionH>
                <wp:positionV relativeFrom="paragraph">
                  <wp:posOffset>116840</wp:posOffset>
                </wp:positionV>
                <wp:extent cx="5852160" cy="0"/>
                <wp:effectExtent l="0" t="0" r="0" b="0"/>
                <wp:wrapNone/>
                <wp:docPr id="24" name="Connecteur droit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521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E15D63D" id="Connecteur droit 24"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pt,9.2pt" to="461.9pt,9.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" o:allowincell="f"/>
            </w:pict>
          </mc:Fallback>
        </mc:AlternateContent>
      </w:r>
    </w:p>
    <w:p w:rsidR="008F32B2" w:rsidRDefault="008F32B2" w:rsidP="008F32B2">
      <w:pPr>
        <w:spacing w:after="0" w:line="240" w:lineRule="auto"/>
        <w:jc w:val="both"/>
        <w:rPr>
          <w:rFonts w:ascii="Garamond" w:eastAsia="Times New Roman" w:hAnsi="Garamond" w:cs="Times New Roman"/>
          <w:sz w:val="24"/>
          <w:szCs w:val="24"/>
        </w:rPr>
      </w:pPr>
    </w:p>
    <w:p w:rsidR="008F32B2" w:rsidRDefault="008F32B2" w:rsidP="008F32B2">
      <w:pPr>
        <w:spacing w:after="0" w:line="240" w:lineRule="auto"/>
        <w:jc w:val="both"/>
        <w:rPr>
          <w:rFonts w:ascii="Garamond" w:eastAsia="Times New Roman" w:hAnsi="Garamond" w:cs="Times New Roman"/>
          <w:sz w:val="24"/>
          <w:szCs w:val="24"/>
        </w:rPr>
      </w:pPr>
    </w:p>
    <w:p w:rsidR="008F32B2" w:rsidRDefault="008F32B2" w:rsidP="008F32B2">
      <w:pPr>
        <w:spacing w:after="0" w:line="240" w:lineRule="auto"/>
        <w:jc w:val="both"/>
        <w:rPr>
          <w:rFonts w:ascii="Garamond" w:eastAsia="Times New Roman" w:hAnsi="Garamond" w:cs="Times New Roman"/>
          <w:sz w:val="24"/>
          <w:szCs w:val="24"/>
        </w:rPr>
      </w:pPr>
    </w:p>
    <w:p w:rsidR="008F32B2" w:rsidRDefault="008F32B2" w:rsidP="008F32B2">
      <w:pPr>
        <w:spacing w:after="0" w:line="240" w:lineRule="auto"/>
        <w:jc w:val="both"/>
        <w:rPr>
          <w:rFonts w:ascii="Garamond" w:eastAsia="Times New Roman" w:hAnsi="Garamond" w:cs="Times New Roman"/>
          <w:sz w:val="24"/>
          <w:szCs w:val="24"/>
        </w:rPr>
      </w:pPr>
    </w:p>
    <w:p w:rsidR="008F32B2" w:rsidRDefault="008F32B2" w:rsidP="008F32B2">
      <w:pPr>
        <w:spacing w:after="0" w:line="240" w:lineRule="auto"/>
        <w:jc w:val="both"/>
        <w:rPr>
          <w:rFonts w:ascii="Garamond" w:eastAsia="Times New Roman" w:hAnsi="Garamond" w:cs="Times New Roman"/>
          <w:sz w:val="24"/>
          <w:szCs w:val="24"/>
        </w:rPr>
      </w:pPr>
    </w:p>
    <w:p w:rsidR="008F32B2" w:rsidRDefault="008F32B2" w:rsidP="008F32B2">
      <w:pPr>
        <w:widowControl w:val="0"/>
        <w:tabs>
          <w:tab w:val="right" w:pos="8789"/>
        </w:tabs>
        <w:suppressAutoHyphens/>
        <w:spacing w:after="0" w:line="240" w:lineRule="auto"/>
        <w:ind w:left="567" w:hanging="567"/>
        <w:jc w:val="both"/>
        <w:rPr>
          <w:rFonts w:ascii="Garamond" w:eastAsia="Times New Roman" w:hAnsi="Garamond" w:cs="Times New Roman"/>
          <w:spacing w:val="-2"/>
          <w:sz w:val="24"/>
          <w:szCs w:val="24"/>
        </w:rPr>
      </w:pPr>
      <w:r>
        <w:rPr>
          <w:rFonts w:ascii="Garamond" w:eastAsia="Times New Roman" w:hAnsi="Garamond" w:cs="Times New Roman"/>
          <w:spacing w:val="-2"/>
          <w:sz w:val="24"/>
          <w:szCs w:val="24"/>
        </w:rPr>
        <w:t>7.3</w:t>
      </w:r>
      <w:r>
        <w:rPr>
          <w:rFonts w:ascii="Garamond" w:eastAsia="Times New Roman" w:hAnsi="Garamond" w:cs="Times New Roman"/>
          <w:spacing w:val="-2"/>
          <w:sz w:val="24"/>
          <w:szCs w:val="24"/>
        </w:rPr>
        <w:tab/>
      </w:r>
      <w:r>
        <w:rPr>
          <w:rFonts w:ascii="Garamond" w:eastAsia="Times New Roman" w:hAnsi="Garamond" w:cs="Times New Roman"/>
          <w:spacing w:val="-2"/>
          <w:sz w:val="24"/>
          <w:szCs w:val="24"/>
        </w:rPr>
        <w:tab/>
        <w:t xml:space="preserve">    Liste des membres du comité de gestion / conseil d'administration de votre organisation.</w:t>
      </w:r>
    </w:p>
    <w:p w:rsidR="008F32B2" w:rsidRDefault="008F32B2" w:rsidP="008F32B2">
      <w:pPr>
        <w:widowControl w:val="0"/>
        <w:tabs>
          <w:tab w:val="right" w:pos="8789"/>
        </w:tabs>
        <w:suppressAutoHyphens/>
        <w:spacing w:after="0" w:line="240" w:lineRule="auto"/>
        <w:ind w:left="567" w:hanging="567"/>
        <w:jc w:val="both"/>
        <w:rPr>
          <w:rFonts w:ascii="Garamond" w:eastAsia="Times New Roman" w:hAnsi="Garamond" w:cs="Times New Roman"/>
          <w:spacing w:val="-2"/>
          <w:sz w:val="24"/>
          <w:szCs w:val="24"/>
        </w:rPr>
      </w:pPr>
      <w:r>
        <w:rPr>
          <w:noProof/>
        </w:rPr>
        <mc:AlternateContent>
          <mc:Choice Requires="wps">
            <w:drawing>
              <wp:anchor distT="0" distB="0" distL="114300" distR="114300" simplePos="0" relativeHeight="251658240" behindDoc="0" locked="0" layoutInCell="0" allowOverlap="1">
                <wp:simplePos x="0" y="0"/>
                <wp:positionH relativeFrom="column">
                  <wp:posOffset>13970</wp:posOffset>
                </wp:positionH>
                <wp:positionV relativeFrom="paragraph">
                  <wp:posOffset>107950</wp:posOffset>
                </wp:positionV>
                <wp:extent cx="5852160" cy="0"/>
                <wp:effectExtent l="0" t="0" r="0" b="0"/>
                <wp:wrapNone/>
                <wp:docPr id="25" name="Connecteur droit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521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FDB083F" id="Connecteur droit 25"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pt,8.5pt" to="461.9pt,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" o:allowincell="f"/>
            </w:pict>
          </mc:Fallback>
        </mc:AlternateContent>
      </w:r>
    </w:p>
    <w:p w:rsidR="008F32B2" w:rsidRDefault="008F32B2" w:rsidP="008F32B2">
      <w:pPr>
        <w:spacing w:after="0" w:line="240" w:lineRule="auto"/>
        <w:jc w:val="both"/>
        <w:rPr>
          <w:rFonts w:ascii="Garamond" w:eastAsia="Times New Roman" w:hAnsi="Garamond" w:cs="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05"/>
        <w:gridCol w:w="1492"/>
        <w:gridCol w:w="803"/>
        <w:gridCol w:w="1950"/>
        <w:gridCol w:w="1606"/>
        <w:gridCol w:w="1606"/>
      </w:tblGrid>
      <w:tr w:rsidR="008F32B2" w:rsidTr="008F32B2">
        <w:trPr>
          <w:tblHeader/>
        </w:trPr>
        <w:tc>
          <w:tcPr>
            <w:tcW w:w="886" w:type="pct"/>
            <w:tcBorders>
              <w:top w:val="single" w:sz="4" w:space="0" w:color="auto"/>
              <w:left w:val="single" w:sz="4" w:space="0" w:color="auto"/>
              <w:bottom w:val="single" w:sz="4" w:space="0" w:color="auto"/>
              <w:right w:val="single" w:sz="4" w:space="0" w:color="auto"/>
            </w:tcBorders>
            <w:shd w:val="pct10" w:color="auto" w:fill="FFFFFF"/>
            <w:vAlign w:val="center"/>
            <w:hideMark/>
          </w:tcPr>
          <w:p w:rsidR="008F32B2" w:rsidRDefault="008F32B2">
            <w:pPr>
              <w:spacing w:after="0" w:line="240" w:lineRule="auto"/>
              <w:rPr>
                <w:rFonts w:ascii="Garamond" w:eastAsia="Times New Roman" w:hAnsi="Garamond" w:cs="Times New Roman"/>
                <w:sz w:val="24"/>
                <w:szCs w:val="24"/>
              </w:rPr>
            </w:pPr>
            <w:r>
              <w:rPr>
                <w:rFonts w:ascii="Garamond" w:eastAsia="Times New Roman" w:hAnsi="Garamond" w:cs="Times New Roman"/>
                <w:sz w:val="24"/>
                <w:szCs w:val="24"/>
              </w:rPr>
              <w:lastRenderedPageBreak/>
              <w:t>Nom</w:t>
            </w:r>
          </w:p>
        </w:tc>
        <w:tc>
          <w:tcPr>
            <w:tcW w:w="823" w:type="pct"/>
            <w:tcBorders>
              <w:top w:val="single" w:sz="4" w:space="0" w:color="auto"/>
              <w:left w:val="single" w:sz="4" w:space="0" w:color="auto"/>
              <w:bottom w:val="single" w:sz="4" w:space="0" w:color="auto"/>
              <w:right w:val="single" w:sz="4" w:space="0" w:color="auto"/>
            </w:tcBorders>
            <w:shd w:val="pct10" w:color="auto" w:fill="FFFFFF"/>
            <w:vAlign w:val="center"/>
            <w:hideMark/>
          </w:tcPr>
          <w:p w:rsidR="008F32B2" w:rsidRDefault="008F32B2">
            <w:pPr>
              <w:spacing w:after="0" w:line="240" w:lineRule="auto"/>
              <w:rPr>
                <w:rFonts w:ascii="Garamond" w:eastAsia="Times New Roman" w:hAnsi="Garamond" w:cs="Times New Roman"/>
                <w:sz w:val="24"/>
                <w:szCs w:val="24"/>
              </w:rPr>
            </w:pPr>
            <w:r>
              <w:rPr>
                <w:rFonts w:ascii="Garamond" w:eastAsia="Times New Roman" w:hAnsi="Garamond" w:cs="Times New Roman"/>
                <w:sz w:val="24"/>
                <w:szCs w:val="24"/>
              </w:rPr>
              <w:t>Profession</w:t>
            </w:r>
          </w:p>
        </w:tc>
        <w:tc>
          <w:tcPr>
            <w:tcW w:w="443" w:type="pct"/>
            <w:tcBorders>
              <w:top w:val="single" w:sz="4" w:space="0" w:color="auto"/>
              <w:left w:val="single" w:sz="4" w:space="0" w:color="auto"/>
              <w:bottom w:val="single" w:sz="4" w:space="0" w:color="auto"/>
              <w:right w:val="single" w:sz="4" w:space="0" w:color="auto"/>
            </w:tcBorders>
            <w:shd w:val="pct10" w:color="auto" w:fill="FFFFFF"/>
            <w:vAlign w:val="center"/>
            <w:hideMark/>
          </w:tcPr>
          <w:p w:rsidR="008F32B2" w:rsidRDefault="008F32B2">
            <w:pPr>
              <w:spacing w:after="0" w:line="240" w:lineRule="auto"/>
              <w:rPr>
                <w:rFonts w:ascii="Garamond" w:eastAsia="Times New Roman" w:hAnsi="Garamond" w:cs="Times New Roman"/>
                <w:sz w:val="24"/>
                <w:szCs w:val="24"/>
              </w:rPr>
            </w:pPr>
            <w:r>
              <w:rPr>
                <w:rFonts w:ascii="Garamond" w:eastAsia="Times New Roman" w:hAnsi="Garamond" w:cs="Times New Roman"/>
                <w:sz w:val="24"/>
                <w:szCs w:val="24"/>
              </w:rPr>
              <w:t>Sexe</w:t>
            </w:r>
          </w:p>
        </w:tc>
        <w:tc>
          <w:tcPr>
            <w:tcW w:w="1076" w:type="pct"/>
            <w:tcBorders>
              <w:top w:val="single" w:sz="4" w:space="0" w:color="auto"/>
              <w:left w:val="single" w:sz="4" w:space="0" w:color="auto"/>
              <w:bottom w:val="single" w:sz="4" w:space="0" w:color="auto"/>
              <w:right w:val="single" w:sz="4" w:space="0" w:color="auto"/>
            </w:tcBorders>
            <w:shd w:val="pct10" w:color="auto" w:fill="FFFFFF"/>
            <w:vAlign w:val="center"/>
            <w:hideMark/>
          </w:tcPr>
          <w:p w:rsidR="008F32B2" w:rsidRDefault="008F32B2">
            <w:pPr>
              <w:spacing w:after="0" w:line="240" w:lineRule="auto"/>
              <w:rPr>
                <w:rFonts w:ascii="Garamond" w:eastAsia="Times New Roman" w:hAnsi="Garamond" w:cs="Times New Roman"/>
                <w:sz w:val="24"/>
                <w:szCs w:val="24"/>
              </w:rPr>
            </w:pPr>
            <w:r>
              <w:rPr>
                <w:rFonts w:ascii="Garamond" w:eastAsia="Times New Roman" w:hAnsi="Garamond" w:cs="Times New Roman"/>
                <w:sz w:val="24"/>
                <w:szCs w:val="24"/>
              </w:rPr>
              <w:t>Fonction</w:t>
            </w:r>
          </w:p>
        </w:tc>
        <w:tc>
          <w:tcPr>
            <w:tcW w:w="886" w:type="pct"/>
            <w:tcBorders>
              <w:top w:val="single" w:sz="4" w:space="0" w:color="auto"/>
              <w:left w:val="single" w:sz="4" w:space="0" w:color="auto"/>
              <w:bottom w:val="single" w:sz="4" w:space="0" w:color="auto"/>
              <w:right w:val="single" w:sz="4" w:space="0" w:color="auto"/>
            </w:tcBorders>
            <w:shd w:val="pct10" w:color="auto" w:fill="FFFFFF"/>
            <w:vAlign w:val="center"/>
            <w:hideMark/>
          </w:tcPr>
          <w:p w:rsidR="008F32B2" w:rsidRDefault="008F32B2">
            <w:pPr>
              <w:spacing w:after="0" w:line="240" w:lineRule="auto"/>
              <w:jc w:val="center"/>
              <w:rPr>
                <w:rFonts w:ascii="Garamond" w:eastAsia="Times New Roman" w:hAnsi="Garamond" w:cs="Times New Roman"/>
                <w:sz w:val="24"/>
                <w:szCs w:val="24"/>
              </w:rPr>
            </w:pPr>
            <w:r>
              <w:rPr>
                <w:rFonts w:ascii="Garamond" w:eastAsia="Times New Roman" w:hAnsi="Garamond" w:cs="Times New Roman"/>
                <w:sz w:val="24"/>
                <w:szCs w:val="24"/>
              </w:rPr>
              <w:t>Nationalité</w:t>
            </w:r>
          </w:p>
        </w:tc>
        <w:tc>
          <w:tcPr>
            <w:tcW w:w="886" w:type="pct"/>
            <w:tcBorders>
              <w:top w:val="single" w:sz="4" w:space="0" w:color="auto"/>
              <w:left w:val="single" w:sz="4" w:space="0" w:color="auto"/>
              <w:bottom w:val="single" w:sz="4" w:space="0" w:color="auto"/>
              <w:right w:val="single" w:sz="4" w:space="0" w:color="auto"/>
            </w:tcBorders>
            <w:shd w:val="pct10" w:color="auto" w:fill="FFFFFF"/>
            <w:vAlign w:val="center"/>
            <w:hideMark/>
          </w:tcPr>
          <w:p w:rsidR="008F32B2" w:rsidRDefault="008F32B2">
            <w:pPr>
              <w:spacing w:after="0" w:line="240" w:lineRule="auto"/>
              <w:rPr>
                <w:rFonts w:ascii="Garamond" w:eastAsia="Times New Roman" w:hAnsi="Garamond" w:cs="Times New Roman"/>
                <w:sz w:val="24"/>
                <w:szCs w:val="24"/>
              </w:rPr>
            </w:pPr>
            <w:r>
              <w:rPr>
                <w:rFonts w:ascii="Garamond" w:eastAsia="Times New Roman" w:hAnsi="Garamond" w:cs="Times New Roman"/>
                <w:sz w:val="24"/>
                <w:szCs w:val="24"/>
              </w:rPr>
              <w:t>Nombre d’années au sein du comité</w:t>
            </w:r>
          </w:p>
        </w:tc>
      </w:tr>
      <w:tr w:rsidR="008F32B2" w:rsidTr="008F32B2">
        <w:tc>
          <w:tcPr>
            <w:tcW w:w="886" w:type="pct"/>
            <w:tcBorders>
              <w:top w:val="single" w:sz="4" w:space="0" w:color="auto"/>
              <w:left w:val="single" w:sz="4" w:space="0" w:color="auto"/>
              <w:bottom w:val="single" w:sz="4" w:space="0" w:color="auto"/>
              <w:right w:val="single" w:sz="4" w:space="0" w:color="auto"/>
            </w:tcBorders>
          </w:tcPr>
          <w:p w:rsidR="008F32B2" w:rsidRDefault="008F32B2">
            <w:pPr>
              <w:spacing w:after="0" w:line="240" w:lineRule="auto"/>
              <w:rPr>
                <w:rFonts w:ascii="Garamond" w:eastAsia="Times New Roman" w:hAnsi="Garamond" w:cs="Times New Roman"/>
                <w:sz w:val="24"/>
                <w:szCs w:val="24"/>
              </w:rPr>
            </w:pPr>
          </w:p>
        </w:tc>
        <w:tc>
          <w:tcPr>
            <w:tcW w:w="823" w:type="pct"/>
            <w:tcBorders>
              <w:top w:val="single" w:sz="4" w:space="0" w:color="auto"/>
              <w:left w:val="single" w:sz="4" w:space="0" w:color="auto"/>
              <w:bottom w:val="single" w:sz="4" w:space="0" w:color="auto"/>
              <w:right w:val="single" w:sz="4" w:space="0" w:color="auto"/>
            </w:tcBorders>
          </w:tcPr>
          <w:p w:rsidR="008F32B2" w:rsidRDefault="008F32B2">
            <w:pPr>
              <w:spacing w:after="0" w:line="240" w:lineRule="auto"/>
              <w:rPr>
                <w:rFonts w:ascii="Garamond" w:eastAsia="Times New Roman" w:hAnsi="Garamond" w:cs="Times New Roman"/>
                <w:sz w:val="24"/>
                <w:szCs w:val="24"/>
              </w:rPr>
            </w:pPr>
          </w:p>
        </w:tc>
        <w:tc>
          <w:tcPr>
            <w:tcW w:w="443" w:type="pct"/>
            <w:tcBorders>
              <w:top w:val="single" w:sz="4" w:space="0" w:color="auto"/>
              <w:left w:val="single" w:sz="4" w:space="0" w:color="auto"/>
              <w:bottom w:val="single" w:sz="4" w:space="0" w:color="auto"/>
              <w:right w:val="single" w:sz="4" w:space="0" w:color="auto"/>
            </w:tcBorders>
            <w:hideMark/>
          </w:tcPr>
          <w:p w:rsidR="008F32B2" w:rsidRDefault="008F32B2">
            <w:pPr>
              <w:spacing w:after="0" w:line="240" w:lineRule="auto"/>
              <w:rPr>
                <w:rFonts w:ascii="Garamond" w:eastAsia="Times New Roman" w:hAnsi="Garamond" w:cs="Times New Roman"/>
                <w:sz w:val="24"/>
                <w:szCs w:val="24"/>
              </w:rPr>
            </w:pPr>
            <w:r>
              <w:rPr>
                <w:rFonts w:ascii="Garamond" w:eastAsia="Times New Roman" w:hAnsi="Garamond" w:cs="Times New Roman"/>
                <w:sz w:val="24"/>
                <w:szCs w:val="24"/>
              </w:rPr>
              <w:t>F / M</w:t>
            </w:r>
          </w:p>
        </w:tc>
        <w:tc>
          <w:tcPr>
            <w:tcW w:w="1076" w:type="pct"/>
            <w:tcBorders>
              <w:top w:val="single" w:sz="4" w:space="0" w:color="auto"/>
              <w:left w:val="single" w:sz="4" w:space="0" w:color="auto"/>
              <w:bottom w:val="single" w:sz="4" w:space="0" w:color="auto"/>
              <w:right w:val="single" w:sz="4" w:space="0" w:color="auto"/>
            </w:tcBorders>
          </w:tcPr>
          <w:p w:rsidR="008F32B2" w:rsidRDefault="008F32B2">
            <w:pPr>
              <w:spacing w:after="0" w:line="240" w:lineRule="auto"/>
              <w:rPr>
                <w:rFonts w:ascii="Garamond" w:eastAsia="Times New Roman" w:hAnsi="Garamond" w:cs="Times New Roman"/>
                <w:sz w:val="24"/>
                <w:szCs w:val="24"/>
              </w:rPr>
            </w:pPr>
          </w:p>
        </w:tc>
        <w:tc>
          <w:tcPr>
            <w:tcW w:w="886" w:type="pct"/>
            <w:tcBorders>
              <w:top w:val="single" w:sz="4" w:space="0" w:color="auto"/>
              <w:left w:val="single" w:sz="4" w:space="0" w:color="auto"/>
              <w:bottom w:val="single" w:sz="4" w:space="0" w:color="auto"/>
              <w:right w:val="single" w:sz="4" w:space="0" w:color="auto"/>
            </w:tcBorders>
          </w:tcPr>
          <w:p w:rsidR="008F32B2" w:rsidRDefault="008F32B2">
            <w:pPr>
              <w:spacing w:after="0" w:line="240" w:lineRule="auto"/>
              <w:rPr>
                <w:rFonts w:ascii="Garamond" w:eastAsia="Times New Roman" w:hAnsi="Garamond" w:cs="Times New Roman"/>
                <w:sz w:val="24"/>
                <w:szCs w:val="24"/>
              </w:rPr>
            </w:pPr>
          </w:p>
        </w:tc>
        <w:tc>
          <w:tcPr>
            <w:tcW w:w="886" w:type="pct"/>
            <w:tcBorders>
              <w:top w:val="single" w:sz="4" w:space="0" w:color="auto"/>
              <w:left w:val="single" w:sz="4" w:space="0" w:color="auto"/>
              <w:bottom w:val="single" w:sz="4" w:space="0" w:color="auto"/>
              <w:right w:val="single" w:sz="4" w:space="0" w:color="auto"/>
            </w:tcBorders>
          </w:tcPr>
          <w:p w:rsidR="008F32B2" w:rsidRDefault="008F32B2">
            <w:pPr>
              <w:spacing w:after="0" w:line="240" w:lineRule="auto"/>
              <w:rPr>
                <w:rFonts w:ascii="Garamond" w:eastAsia="Times New Roman" w:hAnsi="Garamond" w:cs="Times New Roman"/>
                <w:sz w:val="24"/>
                <w:szCs w:val="24"/>
              </w:rPr>
            </w:pPr>
          </w:p>
        </w:tc>
      </w:tr>
      <w:tr w:rsidR="008F32B2" w:rsidTr="008F32B2">
        <w:tc>
          <w:tcPr>
            <w:tcW w:w="886" w:type="pct"/>
            <w:tcBorders>
              <w:top w:val="single" w:sz="4" w:space="0" w:color="auto"/>
              <w:left w:val="single" w:sz="4" w:space="0" w:color="auto"/>
              <w:bottom w:val="single" w:sz="4" w:space="0" w:color="auto"/>
              <w:right w:val="single" w:sz="4" w:space="0" w:color="auto"/>
            </w:tcBorders>
          </w:tcPr>
          <w:p w:rsidR="008F32B2" w:rsidRDefault="008F32B2">
            <w:pPr>
              <w:spacing w:after="0" w:line="240" w:lineRule="auto"/>
              <w:rPr>
                <w:rFonts w:ascii="Garamond" w:eastAsia="Times New Roman" w:hAnsi="Garamond" w:cs="Times New Roman"/>
                <w:sz w:val="24"/>
                <w:szCs w:val="24"/>
              </w:rPr>
            </w:pPr>
          </w:p>
        </w:tc>
        <w:tc>
          <w:tcPr>
            <w:tcW w:w="823" w:type="pct"/>
            <w:tcBorders>
              <w:top w:val="single" w:sz="4" w:space="0" w:color="auto"/>
              <w:left w:val="single" w:sz="4" w:space="0" w:color="auto"/>
              <w:bottom w:val="single" w:sz="4" w:space="0" w:color="auto"/>
              <w:right w:val="single" w:sz="4" w:space="0" w:color="auto"/>
            </w:tcBorders>
          </w:tcPr>
          <w:p w:rsidR="008F32B2" w:rsidRDefault="008F32B2">
            <w:pPr>
              <w:spacing w:after="0" w:line="240" w:lineRule="auto"/>
              <w:rPr>
                <w:rFonts w:ascii="Garamond" w:eastAsia="Times New Roman" w:hAnsi="Garamond" w:cs="Times New Roman"/>
                <w:sz w:val="24"/>
                <w:szCs w:val="24"/>
              </w:rPr>
            </w:pPr>
          </w:p>
        </w:tc>
        <w:tc>
          <w:tcPr>
            <w:tcW w:w="443" w:type="pct"/>
            <w:tcBorders>
              <w:top w:val="single" w:sz="4" w:space="0" w:color="auto"/>
              <w:left w:val="single" w:sz="4" w:space="0" w:color="auto"/>
              <w:bottom w:val="single" w:sz="4" w:space="0" w:color="auto"/>
              <w:right w:val="single" w:sz="4" w:space="0" w:color="auto"/>
            </w:tcBorders>
            <w:hideMark/>
          </w:tcPr>
          <w:p w:rsidR="008F32B2" w:rsidRDefault="008F32B2">
            <w:pPr>
              <w:spacing w:after="0" w:line="240" w:lineRule="auto"/>
              <w:rPr>
                <w:rFonts w:ascii="Garamond" w:eastAsia="Times New Roman" w:hAnsi="Garamond" w:cs="Times New Roman"/>
                <w:sz w:val="24"/>
                <w:szCs w:val="24"/>
              </w:rPr>
            </w:pPr>
            <w:r>
              <w:rPr>
                <w:rFonts w:ascii="Garamond" w:eastAsia="Times New Roman" w:hAnsi="Garamond" w:cs="Times New Roman"/>
                <w:sz w:val="24"/>
                <w:szCs w:val="24"/>
              </w:rPr>
              <w:t>F / M</w:t>
            </w:r>
          </w:p>
        </w:tc>
        <w:tc>
          <w:tcPr>
            <w:tcW w:w="1076" w:type="pct"/>
            <w:tcBorders>
              <w:top w:val="single" w:sz="4" w:space="0" w:color="auto"/>
              <w:left w:val="single" w:sz="4" w:space="0" w:color="auto"/>
              <w:bottom w:val="single" w:sz="4" w:space="0" w:color="auto"/>
              <w:right w:val="single" w:sz="4" w:space="0" w:color="auto"/>
            </w:tcBorders>
          </w:tcPr>
          <w:p w:rsidR="008F32B2" w:rsidRDefault="008F32B2">
            <w:pPr>
              <w:spacing w:after="0" w:line="240" w:lineRule="auto"/>
              <w:rPr>
                <w:rFonts w:ascii="Garamond" w:eastAsia="Times New Roman" w:hAnsi="Garamond" w:cs="Times New Roman"/>
                <w:sz w:val="24"/>
                <w:szCs w:val="24"/>
              </w:rPr>
            </w:pPr>
          </w:p>
        </w:tc>
        <w:tc>
          <w:tcPr>
            <w:tcW w:w="886" w:type="pct"/>
            <w:tcBorders>
              <w:top w:val="single" w:sz="4" w:space="0" w:color="auto"/>
              <w:left w:val="single" w:sz="4" w:space="0" w:color="auto"/>
              <w:bottom w:val="single" w:sz="4" w:space="0" w:color="auto"/>
              <w:right w:val="single" w:sz="4" w:space="0" w:color="auto"/>
            </w:tcBorders>
          </w:tcPr>
          <w:p w:rsidR="008F32B2" w:rsidRDefault="008F32B2">
            <w:pPr>
              <w:spacing w:after="0" w:line="240" w:lineRule="auto"/>
              <w:rPr>
                <w:rFonts w:ascii="Garamond" w:eastAsia="Times New Roman" w:hAnsi="Garamond" w:cs="Times New Roman"/>
                <w:sz w:val="24"/>
                <w:szCs w:val="24"/>
              </w:rPr>
            </w:pPr>
          </w:p>
        </w:tc>
        <w:tc>
          <w:tcPr>
            <w:tcW w:w="886" w:type="pct"/>
            <w:tcBorders>
              <w:top w:val="single" w:sz="4" w:space="0" w:color="auto"/>
              <w:left w:val="single" w:sz="4" w:space="0" w:color="auto"/>
              <w:bottom w:val="single" w:sz="4" w:space="0" w:color="auto"/>
              <w:right w:val="single" w:sz="4" w:space="0" w:color="auto"/>
            </w:tcBorders>
          </w:tcPr>
          <w:p w:rsidR="008F32B2" w:rsidRDefault="008F32B2">
            <w:pPr>
              <w:spacing w:after="0" w:line="240" w:lineRule="auto"/>
              <w:rPr>
                <w:rFonts w:ascii="Garamond" w:eastAsia="Times New Roman" w:hAnsi="Garamond" w:cs="Times New Roman"/>
                <w:sz w:val="24"/>
                <w:szCs w:val="24"/>
              </w:rPr>
            </w:pPr>
          </w:p>
        </w:tc>
      </w:tr>
    </w:tbl>
    <w:p w:rsidR="008F32B2" w:rsidRDefault="008F32B2" w:rsidP="008F32B2">
      <w:pPr>
        <w:spacing w:after="0" w:line="240" w:lineRule="auto"/>
        <w:jc w:val="both"/>
        <w:rPr>
          <w:rFonts w:ascii="Garamond" w:eastAsia="Times New Roman" w:hAnsi="Garamond" w:cs="Times New Roman"/>
          <w:sz w:val="24"/>
          <w:szCs w:val="24"/>
        </w:rPr>
      </w:pPr>
    </w:p>
    <w:p w:rsidR="008F32B2" w:rsidRDefault="008F32B2" w:rsidP="008F32B2">
      <w:pPr>
        <w:spacing w:after="0" w:line="240" w:lineRule="auto"/>
        <w:jc w:val="both"/>
        <w:rPr>
          <w:rFonts w:ascii="Garamond" w:eastAsia="Times New Roman" w:hAnsi="Garamond" w:cs="Times New Roman"/>
          <w:sz w:val="24"/>
          <w:szCs w:val="24"/>
        </w:rPr>
      </w:pPr>
    </w:p>
    <w:p w:rsidR="008F32B2" w:rsidRDefault="008F32B2" w:rsidP="008F32B2">
      <w:pPr>
        <w:widowControl w:val="0"/>
        <w:suppressAutoHyphens/>
        <w:spacing w:before="120" w:after="120" w:line="240" w:lineRule="auto"/>
        <w:rPr>
          <w:rFonts w:ascii="Garamond" w:eastAsia="Times New Roman" w:hAnsi="Garamond" w:cs="Times New Roman"/>
          <w:spacing w:val="-2"/>
          <w:sz w:val="24"/>
          <w:szCs w:val="28"/>
        </w:rPr>
      </w:pPr>
    </w:p>
    <w:p w:rsidR="008F32B2" w:rsidRDefault="008F32B2" w:rsidP="008F32B2">
      <w:pPr>
        <w:pStyle w:val="Paragraphedeliste"/>
        <w:widowControl w:val="0"/>
        <w:numPr>
          <w:ilvl w:val="0"/>
          <w:numId w:val="1"/>
        </w:numPr>
        <w:suppressAutoHyphens/>
        <w:spacing w:before="120" w:after="120" w:line="240" w:lineRule="auto"/>
        <w:rPr>
          <w:rFonts w:ascii="Garamond" w:eastAsia="Times New Roman" w:hAnsi="Garamond" w:cs="Times New Roman"/>
          <w:spacing w:val="-2"/>
          <w:sz w:val="24"/>
          <w:szCs w:val="28"/>
          <w:lang w:val="fr-FR"/>
        </w:rPr>
      </w:pPr>
      <w:r>
        <w:rPr>
          <w:rFonts w:ascii="Garamond" w:eastAsia="Times New Roman" w:hAnsi="Garamond" w:cs="Times New Roman"/>
          <w:spacing w:val="-2"/>
          <w:sz w:val="24"/>
          <w:szCs w:val="28"/>
          <w:lang w:val="fr-FR"/>
        </w:rPr>
        <w:t>Capacité de gérer et de mettre en œuvre des actions</w:t>
      </w:r>
    </w:p>
    <w:p w:rsidR="008F32B2" w:rsidRDefault="008F32B2" w:rsidP="008F32B2">
      <w:pPr>
        <w:widowControl w:val="0"/>
        <w:tabs>
          <w:tab w:val="right" w:pos="8789"/>
        </w:tabs>
        <w:suppressAutoHyphens/>
        <w:spacing w:after="0" w:line="240" w:lineRule="auto"/>
        <w:ind w:left="567" w:hanging="567"/>
        <w:jc w:val="both"/>
        <w:rPr>
          <w:rFonts w:ascii="Garamond" w:eastAsia="Times New Roman" w:hAnsi="Garamond" w:cs="Times New Roman"/>
          <w:spacing w:val="-2"/>
          <w:sz w:val="24"/>
          <w:szCs w:val="24"/>
        </w:rPr>
      </w:pPr>
    </w:p>
    <w:p w:rsidR="008F32B2" w:rsidRDefault="008F32B2" w:rsidP="008F32B2">
      <w:pPr>
        <w:widowControl w:val="0"/>
        <w:tabs>
          <w:tab w:val="right" w:pos="8789"/>
        </w:tabs>
        <w:suppressAutoHyphens/>
        <w:spacing w:after="0" w:line="240" w:lineRule="auto"/>
        <w:ind w:left="567" w:hanging="567"/>
        <w:jc w:val="both"/>
        <w:rPr>
          <w:rFonts w:ascii="Garamond" w:eastAsia="Times New Roman" w:hAnsi="Garamond" w:cs="Times New Roman"/>
          <w:spacing w:val="-2"/>
          <w:sz w:val="24"/>
          <w:szCs w:val="24"/>
        </w:rPr>
      </w:pPr>
      <w:r>
        <w:rPr>
          <w:rFonts w:ascii="Garamond" w:eastAsia="Times New Roman" w:hAnsi="Garamond" w:cs="Times New Roman"/>
          <w:spacing w:val="-2"/>
          <w:sz w:val="24"/>
          <w:szCs w:val="24"/>
        </w:rPr>
        <w:t>8.1</w:t>
      </w:r>
      <w:r>
        <w:rPr>
          <w:rFonts w:ascii="Garamond" w:eastAsia="Times New Roman" w:hAnsi="Garamond" w:cs="Times New Roman"/>
          <w:spacing w:val="-2"/>
          <w:sz w:val="24"/>
          <w:szCs w:val="24"/>
        </w:rPr>
        <w:tab/>
        <w:t xml:space="preserve">   Expérience d’actions similaires</w:t>
      </w:r>
    </w:p>
    <w:p w:rsidR="008F32B2" w:rsidRDefault="008F32B2" w:rsidP="008F32B2">
      <w:pPr>
        <w:widowControl w:val="0"/>
        <w:tabs>
          <w:tab w:val="right" w:pos="8789"/>
        </w:tabs>
        <w:suppressAutoHyphens/>
        <w:spacing w:after="0" w:line="240" w:lineRule="auto"/>
        <w:ind w:left="567" w:hanging="567"/>
        <w:jc w:val="both"/>
        <w:rPr>
          <w:rFonts w:ascii="Garamond" w:eastAsia="Times New Roman" w:hAnsi="Garamond" w:cs="Times New Roman"/>
          <w:spacing w:val="-2"/>
          <w:sz w:val="24"/>
          <w:szCs w:val="24"/>
        </w:rPr>
      </w:pPr>
      <w:r>
        <w:rPr>
          <w:noProof/>
        </w:rPr>
        <mc:AlternateContent>
          <mc:Choice Requires="wps">
            <w:drawing>
              <wp:anchor distT="0" distB="0" distL="114300" distR="114300" simplePos="0" relativeHeight="251659264" behindDoc="0" locked="0" layoutInCell="0" allowOverlap="1">
                <wp:simplePos x="0" y="0"/>
                <wp:positionH relativeFrom="column">
                  <wp:posOffset>13970</wp:posOffset>
                </wp:positionH>
                <wp:positionV relativeFrom="paragraph">
                  <wp:posOffset>133985</wp:posOffset>
                </wp:positionV>
                <wp:extent cx="5852160" cy="0"/>
                <wp:effectExtent l="0" t="0" r="0" b="0"/>
                <wp:wrapNone/>
                <wp:docPr id="26" name="Connecteur droit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521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C2E7506" id="Connecteur droit 26"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pt,10.55pt" to="461.9pt,10.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" o:allowincell="f"/>
            </w:pict>
          </mc:Fallback>
        </mc:AlternateContent>
      </w:r>
    </w:p>
    <w:p w:rsidR="008F32B2" w:rsidRDefault="008F32B2" w:rsidP="008F32B2">
      <w:pPr>
        <w:widowControl w:val="0"/>
        <w:tabs>
          <w:tab w:val="right" w:pos="8789"/>
        </w:tabs>
        <w:suppressAutoHyphens/>
        <w:spacing w:after="0" w:line="240" w:lineRule="auto"/>
        <w:ind w:left="567" w:hanging="567"/>
        <w:jc w:val="both"/>
        <w:rPr>
          <w:rFonts w:ascii="Garamond" w:eastAsia="Times New Roman" w:hAnsi="Garamond" w:cs="Times New Roman"/>
          <w:spacing w:val="-2"/>
          <w:sz w:val="24"/>
          <w:szCs w:val="24"/>
        </w:rPr>
      </w:pPr>
    </w:p>
    <w:p w:rsidR="008F32B2" w:rsidRDefault="008F32B2" w:rsidP="008F32B2">
      <w:pPr>
        <w:spacing w:after="0" w:line="240" w:lineRule="auto"/>
        <w:jc w:val="both"/>
        <w:rPr>
          <w:rFonts w:ascii="Garamond" w:eastAsia="Times New Roman" w:hAnsi="Garamond" w:cs="Times New Roman"/>
          <w:sz w:val="24"/>
          <w:szCs w:val="24"/>
        </w:rPr>
      </w:pPr>
      <w:r>
        <w:rPr>
          <w:rFonts w:ascii="Garamond" w:eastAsia="Times New Roman" w:hAnsi="Garamond" w:cs="Times New Roman"/>
          <w:sz w:val="24"/>
          <w:szCs w:val="24"/>
        </w:rPr>
        <w:t>Maximum 1 page par projet. Veuillez fournir une description des actions gérées par votre organisation au cours des cinq dernières années dans les domaines couverts par ce programme, en prenant soin d’indiquer pour chaque action les éléments ci-dessous :</w:t>
      </w:r>
    </w:p>
    <w:p w:rsidR="008F32B2" w:rsidRDefault="008F32B2" w:rsidP="008F32B2">
      <w:pPr>
        <w:spacing w:after="0" w:line="240" w:lineRule="auto"/>
        <w:ind w:firstLine="426"/>
        <w:jc w:val="both"/>
        <w:rPr>
          <w:rFonts w:ascii="Garamond" w:eastAsia="Times New Roman" w:hAnsi="Garamond" w:cs="Times New Roman"/>
          <w:sz w:val="24"/>
          <w:szCs w:val="24"/>
        </w:rPr>
      </w:pPr>
    </w:p>
    <w:p w:rsidR="008F32B2" w:rsidRDefault="008F32B2" w:rsidP="008F32B2">
      <w:pPr>
        <w:numPr>
          <w:ilvl w:val="0"/>
          <w:numId w:val="5"/>
        </w:numPr>
        <w:spacing w:after="0" w:line="240" w:lineRule="auto"/>
        <w:jc w:val="both"/>
        <w:rPr>
          <w:rFonts w:ascii="Garamond" w:eastAsia="Times New Roman" w:hAnsi="Garamond" w:cs="Times New Roman"/>
          <w:sz w:val="24"/>
          <w:szCs w:val="24"/>
        </w:rPr>
      </w:pPr>
      <w:proofErr w:type="gramStart"/>
      <w:r>
        <w:rPr>
          <w:rFonts w:ascii="Garamond" w:eastAsia="Times New Roman" w:hAnsi="Garamond" w:cs="Times New Roman"/>
          <w:sz w:val="24"/>
          <w:szCs w:val="24"/>
        </w:rPr>
        <w:t>le</w:t>
      </w:r>
      <w:proofErr w:type="gramEnd"/>
      <w:r>
        <w:rPr>
          <w:rFonts w:ascii="Garamond" w:eastAsia="Times New Roman" w:hAnsi="Garamond" w:cs="Times New Roman"/>
          <w:sz w:val="24"/>
          <w:szCs w:val="24"/>
        </w:rPr>
        <w:t xml:space="preserve"> but et l’emplacement de l’action ;</w:t>
      </w:r>
    </w:p>
    <w:p w:rsidR="008F32B2" w:rsidRDefault="008F32B2" w:rsidP="008F32B2">
      <w:pPr>
        <w:spacing w:after="0" w:line="240" w:lineRule="auto"/>
        <w:jc w:val="both"/>
        <w:rPr>
          <w:rFonts w:ascii="Garamond" w:eastAsia="Times New Roman" w:hAnsi="Garamond" w:cs="Times New Roman"/>
          <w:sz w:val="24"/>
          <w:szCs w:val="24"/>
        </w:rPr>
      </w:pPr>
    </w:p>
    <w:p w:rsidR="008F32B2" w:rsidRDefault="008F32B2" w:rsidP="008F32B2">
      <w:pPr>
        <w:numPr>
          <w:ilvl w:val="0"/>
          <w:numId w:val="5"/>
        </w:numPr>
        <w:spacing w:after="0" w:line="240" w:lineRule="auto"/>
        <w:jc w:val="both"/>
        <w:rPr>
          <w:rFonts w:ascii="Garamond" w:eastAsia="Times New Roman" w:hAnsi="Garamond" w:cs="Times New Roman"/>
          <w:sz w:val="24"/>
          <w:szCs w:val="24"/>
        </w:rPr>
      </w:pPr>
      <w:proofErr w:type="gramStart"/>
      <w:r>
        <w:rPr>
          <w:rFonts w:ascii="Garamond" w:eastAsia="Times New Roman" w:hAnsi="Garamond" w:cs="Times New Roman"/>
          <w:sz w:val="24"/>
          <w:szCs w:val="24"/>
        </w:rPr>
        <w:t>les</w:t>
      </w:r>
      <w:proofErr w:type="gramEnd"/>
      <w:r>
        <w:rPr>
          <w:rFonts w:ascii="Garamond" w:eastAsia="Times New Roman" w:hAnsi="Garamond" w:cs="Times New Roman"/>
          <w:sz w:val="24"/>
          <w:szCs w:val="24"/>
        </w:rPr>
        <w:t xml:space="preserve"> résultats de l’action ;</w:t>
      </w:r>
    </w:p>
    <w:p w:rsidR="008F32B2" w:rsidRDefault="008F32B2" w:rsidP="008F32B2">
      <w:pPr>
        <w:spacing w:after="0" w:line="240" w:lineRule="auto"/>
        <w:jc w:val="both"/>
        <w:rPr>
          <w:rFonts w:ascii="Garamond" w:eastAsia="Times New Roman" w:hAnsi="Garamond" w:cs="Times New Roman"/>
          <w:sz w:val="24"/>
          <w:szCs w:val="24"/>
        </w:rPr>
      </w:pPr>
    </w:p>
    <w:p w:rsidR="008F32B2" w:rsidRDefault="008F32B2" w:rsidP="008F32B2">
      <w:pPr>
        <w:numPr>
          <w:ilvl w:val="0"/>
          <w:numId w:val="5"/>
        </w:numPr>
        <w:spacing w:after="0" w:line="240" w:lineRule="auto"/>
        <w:jc w:val="both"/>
        <w:rPr>
          <w:rFonts w:ascii="Garamond" w:eastAsia="Times New Roman" w:hAnsi="Garamond" w:cs="Times New Roman"/>
          <w:sz w:val="24"/>
          <w:szCs w:val="24"/>
        </w:rPr>
      </w:pPr>
      <w:proofErr w:type="gramStart"/>
      <w:r>
        <w:rPr>
          <w:rFonts w:ascii="Garamond" w:eastAsia="Times New Roman" w:hAnsi="Garamond" w:cs="Times New Roman"/>
          <w:sz w:val="24"/>
          <w:szCs w:val="24"/>
        </w:rPr>
        <w:t>le</w:t>
      </w:r>
      <w:proofErr w:type="gramEnd"/>
      <w:r>
        <w:rPr>
          <w:rFonts w:ascii="Garamond" w:eastAsia="Times New Roman" w:hAnsi="Garamond" w:cs="Times New Roman"/>
          <w:sz w:val="24"/>
          <w:szCs w:val="24"/>
        </w:rPr>
        <w:t xml:space="preserve"> rôle de votre organisation (responsable ou partenaire) et son niveau d’implication dans l’action ;</w:t>
      </w:r>
    </w:p>
    <w:p w:rsidR="008F32B2" w:rsidRDefault="008F32B2" w:rsidP="008F32B2">
      <w:pPr>
        <w:spacing w:after="0" w:line="240" w:lineRule="auto"/>
        <w:jc w:val="both"/>
        <w:rPr>
          <w:rFonts w:ascii="Garamond" w:eastAsia="Times New Roman" w:hAnsi="Garamond" w:cs="Times New Roman"/>
          <w:sz w:val="24"/>
          <w:szCs w:val="24"/>
        </w:rPr>
      </w:pPr>
    </w:p>
    <w:p w:rsidR="008F32B2" w:rsidRDefault="008F32B2" w:rsidP="008F32B2">
      <w:pPr>
        <w:numPr>
          <w:ilvl w:val="0"/>
          <w:numId w:val="5"/>
        </w:numPr>
        <w:spacing w:after="0" w:line="240" w:lineRule="auto"/>
        <w:jc w:val="both"/>
        <w:rPr>
          <w:rFonts w:ascii="Garamond" w:eastAsia="Times New Roman" w:hAnsi="Garamond" w:cs="Times New Roman"/>
          <w:sz w:val="24"/>
          <w:szCs w:val="24"/>
        </w:rPr>
      </w:pPr>
      <w:proofErr w:type="gramStart"/>
      <w:r>
        <w:rPr>
          <w:rFonts w:ascii="Garamond" w:eastAsia="Times New Roman" w:hAnsi="Garamond" w:cs="Times New Roman"/>
          <w:sz w:val="24"/>
          <w:szCs w:val="24"/>
        </w:rPr>
        <w:t>les</w:t>
      </w:r>
      <w:proofErr w:type="gramEnd"/>
      <w:r>
        <w:rPr>
          <w:rFonts w:ascii="Garamond" w:eastAsia="Times New Roman" w:hAnsi="Garamond" w:cs="Times New Roman"/>
          <w:sz w:val="24"/>
          <w:szCs w:val="24"/>
        </w:rPr>
        <w:t xml:space="preserve"> coûts de l’action ;</w:t>
      </w:r>
    </w:p>
    <w:p w:rsidR="008F32B2" w:rsidRDefault="008F32B2" w:rsidP="008F32B2">
      <w:pPr>
        <w:spacing w:after="0" w:line="240" w:lineRule="auto"/>
        <w:jc w:val="both"/>
        <w:rPr>
          <w:rFonts w:ascii="Garamond" w:eastAsia="Times New Roman" w:hAnsi="Garamond" w:cs="Times New Roman"/>
          <w:sz w:val="24"/>
          <w:szCs w:val="24"/>
        </w:rPr>
      </w:pPr>
    </w:p>
    <w:p w:rsidR="008F32B2" w:rsidRDefault="008F32B2" w:rsidP="008F32B2">
      <w:pPr>
        <w:numPr>
          <w:ilvl w:val="0"/>
          <w:numId w:val="5"/>
        </w:numPr>
        <w:spacing w:after="0" w:line="240" w:lineRule="auto"/>
        <w:jc w:val="both"/>
        <w:rPr>
          <w:rFonts w:ascii="Garamond" w:eastAsia="Times New Roman" w:hAnsi="Garamond" w:cs="Times New Roman"/>
          <w:sz w:val="24"/>
          <w:szCs w:val="24"/>
        </w:rPr>
      </w:pPr>
      <w:proofErr w:type="gramStart"/>
      <w:r>
        <w:rPr>
          <w:rFonts w:ascii="Garamond" w:eastAsia="Times New Roman" w:hAnsi="Garamond" w:cs="Times New Roman"/>
          <w:sz w:val="24"/>
          <w:szCs w:val="24"/>
        </w:rPr>
        <w:t>les</w:t>
      </w:r>
      <w:proofErr w:type="gramEnd"/>
      <w:r>
        <w:rPr>
          <w:rFonts w:ascii="Garamond" w:eastAsia="Times New Roman" w:hAnsi="Garamond" w:cs="Times New Roman"/>
          <w:sz w:val="24"/>
          <w:szCs w:val="24"/>
        </w:rPr>
        <w:t xml:space="preserve"> donateurs de l’action (nom, adresse et courrier électronique, numéro de téléphone, montant de la subvention/donation).</w:t>
      </w:r>
    </w:p>
    <w:p w:rsidR="008F32B2" w:rsidRDefault="008F32B2" w:rsidP="008F32B2">
      <w:pPr>
        <w:tabs>
          <w:tab w:val="right" w:pos="8789"/>
        </w:tabs>
        <w:suppressAutoHyphens/>
        <w:spacing w:after="0" w:line="240" w:lineRule="auto"/>
        <w:jc w:val="both"/>
        <w:rPr>
          <w:rFonts w:ascii="Garamond" w:eastAsia="Times New Roman" w:hAnsi="Garamond" w:cs="Times New Roman"/>
          <w:spacing w:val="-2"/>
          <w:sz w:val="24"/>
          <w:szCs w:val="24"/>
        </w:rPr>
      </w:pPr>
    </w:p>
    <w:p w:rsidR="008F32B2" w:rsidRDefault="008F32B2" w:rsidP="008F32B2">
      <w:pPr>
        <w:tabs>
          <w:tab w:val="right" w:pos="8789"/>
        </w:tabs>
        <w:suppressAutoHyphens/>
        <w:spacing w:after="0" w:line="240" w:lineRule="auto"/>
        <w:jc w:val="both"/>
        <w:rPr>
          <w:rFonts w:ascii="Garamond" w:eastAsia="Times New Roman" w:hAnsi="Garamond" w:cs="Times New Roman"/>
          <w:sz w:val="24"/>
          <w:szCs w:val="24"/>
        </w:rPr>
      </w:pPr>
      <w:r>
        <w:rPr>
          <w:rFonts w:ascii="Garamond" w:eastAsia="Times New Roman" w:hAnsi="Garamond" w:cs="Times New Roman"/>
          <w:sz w:val="24"/>
          <w:szCs w:val="24"/>
        </w:rPr>
        <w:t>Ces informations visent à évaluer si vous avez une expérience suffisante de gestion d’actions d’une taille comparable à, et dans le même secteur que, l’action pour laquelle vous demandez une subvention.</w:t>
      </w:r>
    </w:p>
    <w:p w:rsidR="008F32B2" w:rsidRDefault="008F32B2" w:rsidP="008F32B2">
      <w:pPr>
        <w:tabs>
          <w:tab w:val="right" w:pos="8789"/>
        </w:tabs>
        <w:suppressAutoHyphens/>
        <w:spacing w:after="0" w:line="240" w:lineRule="auto"/>
        <w:jc w:val="both"/>
        <w:rPr>
          <w:rFonts w:ascii="Garamond" w:eastAsia="Times New Roman" w:hAnsi="Garamond" w:cs="Times New Roman"/>
          <w:spacing w:val="-2"/>
          <w:sz w:val="24"/>
          <w:szCs w:val="24"/>
        </w:rPr>
      </w:pPr>
    </w:p>
    <w:p w:rsidR="008F32B2" w:rsidRDefault="008F32B2" w:rsidP="008F32B2">
      <w:pPr>
        <w:tabs>
          <w:tab w:val="right" w:pos="8789"/>
        </w:tabs>
        <w:suppressAutoHyphens/>
        <w:spacing w:after="0" w:line="240" w:lineRule="auto"/>
        <w:ind w:left="426" w:hanging="426"/>
        <w:jc w:val="both"/>
        <w:rPr>
          <w:rFonts w:ascii="Garamond" w:eastAsia="Times New Roman" w:hAnsi="Garamond" w:cs="Times New Roman"/>
          <w:spacing w:val="-2"/>
          <w:sz w:val="24"/>
          <w:szCs w:val="24"/>
        </w:rPr>
      </w:pPr>
    </w:p>
    <w:p w:rsidR="008F32B2" w:rsidRDefault="008F32B2" w:rsidP="008F32B2">
      <w:pPr>
        <w:tabs>
          <w:tab w:val="right" w:pos="8789"/>
        </w:tabs>
        <w:suppressAutoHyphens/>
        <w:spacing w:after="0" w:line="240" w:lineRule="auto"/>
        <w:ind w:left="426" w:hanging="426"/>
        <w:jc w:val="both"/>
        <w:rPr>
          <w:rFonts w:ascii="Garamond" w:eastAsia="Times New Roman" w:hAnsi="Garamond" w:cs="Times New Roman"/>
          <w:spacing w:val="-2"/>
          <w:sz w:val="24"/>
          <w:szCs w:val="24"/>
        </w:rPr>
      </w:pPr>
    </w:p>
    <w:p w:rsidR="008F32B2" w:rsidRDefault="008F32B2" w:rsidP="008F32B2">
      <w:pPr>
        <w:widowControl w:val="0"/>
        <w:tabs>
          <w:tab w:val="right" w:pos="8789"/>
        </w:tabs>
        <w:suppressAutoHyphens/>
        <w:spacing w:after="0" w:line="240" w:lineRule="auto"/>
        <w:ind w:left="567" w:hanging="567"/>
        <w:jc w:val="both"/>
        <w:rPr>
          <w:rFonts w:ascii="Garamond" w:eastAsia="Times New Roman" w:hAnsi="Garamond" w:cs="Times New Roman"/>
          <w:spacing w:val="-2"/>
          <w:sz w:val="24"/>
          <w:szCs w:val="24"/>
        </w:rPr>
      </w:pPr>
      <w:r>
        <w:rPr>
          <w:rFonts w:ascii="Garamond" w:eastAsia="Times New Roman" w:hAnsi="Garamond" w:cs="Times New Roman"/>
          <w:spacing w:val="-2"/>
          <w:sz w:val="24"/>
          <w:szCs w:val="24"/>
        </w:rPr>
        <w:t xml:space="preserve">8.2   Ressources </w:t>
      </w:r>
    </w:p>
    <w:p w:rsidR="008F32B2" w:rsidRDefault="008F32B2" w:rsidP="008F32B2">
      <w:pPr>
        <w:widowControl w:val="0"/>
        <w:tabs>
          <w:tab w:val="right" w:pos="8789"/>
        </w:tabs>
        <w:suppressAutoHyphens/>
        <w:spacing w:after="0" w:line="240" w:lineRule="auto"/>
        <w:ind w:left="567" w:hanging="567"/>
        <w:jc w:val="both"/>
        <w:rPr>
          <w:rFonts w:ascii="Garamond" w:eastAsia="Times New Roman" w:hAnsi="Garamond" w:cs="Times New Roman"/>
          <w:spacing w:val="-2"/>
          <w:sz w:val="24"/>
          <w:szCs w:val="24"/>
        </w:rPr>
      </w:pPr>
      <w:r>
        <w:rPr>
          <w:noProof/>
        </w:rPr>
        <mc:AlternateContent>
          <mc:Choice Requires="wps">
            <w:drawing>
              <wp:anchor distT="0" distB="0" distL="114300" distR="114300" simplePos="0" relativeHeight="251660288" behindDoc="0" locked="0" layoutInCell="0" allowOverlap="1">
                <wp:simplePos x="0" y="0"/>
                <wp:positionH relativeFrom="column">
                  <wp:posOffset>13970</wp:posOffset>
                </wp:positionH>
                <wp:positionV relativeFrom="paragraph">
                  <wp:posOffset>99060</wp:posOffset>
                </wp:positionV>
                <wp:extent cx="5852160" cy="0"/>
                <wp:effectExtent l="0" t="0" r="0" b="0"/>
                <wp:wrapNone/>
                <wp:docPr id="27" name="Connecteur droit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521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C4FB5D3" id="Connecteur droit 27"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pt,7.8pt" to="461.9pt,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" o:allowincell="f"/>
            </w:pict>
          </mc:Fallback>
        </mc:AlternateContent>
      </w:r>
    </w:p>
    <w:p w:rsidR="008F32B2" w:rsidRDefault="008F32B2" w:rsidP="008F32B2">
      <w:pPr>
        <w:spacing w:after="0" w:line="240" w:lineRule="auto"/>
        <w:jc w:val="both"/>
        <w:rPr>
          <w:rFonts w:ascii="Garamond" w:eastAsia="Times New Roman" w:hAnsi="Garamond" w:cs="Times New Roman"/>
          <w:sz w:val="24"/>
          <w:szCs w:val="24"/>
        </w:rPr>
      </w:pPr>
    </w:p>
    <w:p w:rsidR="008F32B2" w:rsidRDefault="008F32B2" w:rsidP="008F32B2">
      <w:pPr>
        <w:spacing w:after="0" w:line="240" w:lineRule="auto"/>
        <w:jc w:val="both"/>
        <w:rPr>
          <w:rFonts w:ascii="Garamond" w:eastAsia="Times New Roman" w:hAnsi="Garamond" w:cs="Times New Roman"/>
          <w:sz w:val="24"/>
          <w:szCs w:val="24"/>
        </w:rPr>
      </w:pPr>
      <w:r>
        <w:rPr>
          <w:rFonts w:ascii="Garamond" w:eastAsia="Times New Roman" w:hAnsi="Garamond" w:cs="Times New Roman"/>
          <w:sz w:val="24"/>
          <w:szCs w:val="24"/>
        </w:rPr>
        <w:t>Maximum 3 pages. Veuillez fournir une description détaillée des différentes ressources à la disposition de votre organisation, afin de déterminer :</w:t>
      </w:r>
    </w:p>
    <w:p w:rsidR="008F32B2" w:rsidRDefault="008F32B2" w:rsidP="008F32B2">
      <w:pPr>
        <w:spacing w:after="0" w:line="240" w:lineRule="auto"/>
        <w:jc w:val="both"/>
        <w:rPr>
          <w:rFonts w:ascii="Garamond" w:eastAsia="Times New Roman" w:hAnsi="Garamond" w:cs="Times New Roman"/>
          <w:sz w:val="24"/>
          <w:szCs w:val="24"/>
        </w:rPr>
      </w:pPr>
    </w:p>
    <w:p w:rsidR="008F32B2" w:rsidRDefault="008F32B2" w:rsidP="008F32B2">
      <w:pPr>
        <w:spacing w:after="0" w:line="240" w:lineRule="auto"/>
        <w:jc w:val="both"/>
        <w:rPr>
          <w:rFonts w:ascii="Garamond" w:eastAsia="Times New Roman" w:hAnsi="Garamond" w:cs="Times New Roman"/>
          <w:sz w:val="24"/>
          <w:szCs w:val="24"/>
        </w:rPr>
      </w:pPr>
    </w:p>
    <w:p w:rsidR="008F32B2" w:rsidRDefault="008F32B2" w:rsidP="008F32B2">
      <w:pPr>
        <w:pStyle w:val="Paragraphedeliste"/>
        <w:numPr>
          <w:ilvl w:val="0"/>
          <w:numId w:val="6"/>
        </w:numPr>
        <w:spacing w:after="40" w:line="240" w:lineRule="auto"/>
        <w:jc w:val="both"/>
        <w:rPr>
          <w:rFonts w:ascii="Garamond" w:eastAsia="Times New Roman" w:hAnsi="Garamond" w:cs="Times New Roman"/>
          <w:sz w:val="24"/>
          <w:szCs w:val="24"/>
        </w:rPr>
      </w:pPr>
      <w:proofErr w:type="spellStart"/>
      <w:r>
        <w:rPr>
          <w:rFonts w:ascii="Garamond" w:hAnsi="Garamond"/>
          <w:sz w:val="24"/>
          <w:szCs w:val="24"/>
          <w:u w:val="single"/>
        </w:rPr>
        <w:t>Votre</w:t>
      </w:r>
      <w:proofErr w:type="spellEnd"/>
      <w:r>
        <w:rPr>
          <w:rFonts w:ascii="Garamond" w:hAnsi="Garamond"/>
          <w:sz w:val="24"/>
          <w:szCs w:val="24"/>
          <w:u w:val="single"/>
        </w:rPr>
        <w:t xml:space="preserve"> </w:t>
      </w:r>
      <w:proofErr w:type="spellStart"/>
      <w:r>
        <w:rPr>
          <w:rFonts w:ascii="Garamond" w:hAnsi="Garamond"/>
          <w:sz w:val="24"/>
          <w:szCs w:val="24"/>
          <w:u w:val="single"/>
        </w:rPr>
        <w:t>solidité</w:t>
      </w:r>
      <w:proofErr w:type="spellEnd"/>
      <w:r>
        <w:rPr>
          <w:rFonts w:ascii="Garamond" w:hAnsi="Garamond"/>
          <w:sz w:val="24"/>
          <w:szCs w:val="24"/>
          <w:u w:val="single"/>
        </w:rPr>
        <w:t xml:space="preserve"> </w:t>
      </w:r>
      <w:proofErr w:type="gramStart"/>
      <w:r>
        <w:rPr>
          <w:rFonts w:ascii="Garamond" w:hAnsi="Garamond"/>
          <w:sz w:val="24"/>
          <w:szCs w:val="24"/>
          <w:u w:val="single"/>
        </w:rPr>
        <w:t>financière :</w:t>
      </w:r>
      <w:proofErr w:type="gramEnd"/>
      <w:r>
        <w:rPr>
          <w:rFonts w:ascii="Garamond" w:hAnsi="Garamond"/>
          <w:sz w:val="24"/>
          <w:szCs w:val="24"/>
          <w:u w:val="single"/>
        </w:rPr>
        <w:t xml:space="preserve"> </w:t>
      </w:r>
    </w:p>
    <w:p w:rsidR="008F32B2" w:rsidRDefault="008F32B2" w:rsidP="008F32B2">
      <w:pPr>
        <w:spacing w:after="0" w:line="240" w:lineRule="auto"/>
        <w:jc w:val="both"/>
        <w:rPr>
          <w:rFonts w:ascii="Garamond" w:hAnsi="Garamond"/>
          <w:b/>
          <w:sz w:val="24"/>
          <w:szCs w:val="24"/>
        </w:rPr>
      </w:pPr>
      <w:r>
        <w:rPr>
          <w:rFonts w:ascii="Garamond" w:hAnsi="Garamond"/>
          <w:i/>
          <w:sz w:val="24"/>
          <w:szCs w:val="24"/>
        </w:rPr>
        <w:t>Veuillez fournir les justificatifs suivants :</w:t>
      </w:r>
      <w:r>
        <w:rPr>
          <w:rFonts w:ascii="Garamond" w:hAnsi="Garamond"/>
          <w:sz w:val="24"/>
          <w:szCs w:val="24"/>
        </w:rPr>
        <w:t xml:space="preserve"> rapport d’audit de la structure, compte de pertes et profits, bilan comptable des trois dernières années ou revenu annuel (bilan et compte d’exploitation pour entreprise) des trois dernières années, en indiquant le cas échéant pour chaque année les noms des principaux bailleurs de fonds et le montant de leur contribution par rapport au revenu annuel de votre organisation</w:t>
      </w:r>
      <w:r>
        <w:rPr>
          <w:rFonts w:ascii="Garamond" w:hAnsi="Garamond"/>
          <w:b/>
          <w:sz w:val="24"/>
          <w:szCs w:val="24"/>
        </w:rPr>
        <w:t>.</w:t>
      </w:r>
    </w:p>
    <w:p w:rsidR="008F32B2" w:rsidRDefault="008F32B2" w:rsidP="008F32B2">
      <w:pPr>
        <w:pStyle w:val="Application4"/>
        <w:rPr>
          <w:rFonts w:eastAsiaTheme="minorHAnsi" w:cstheme="minorBidi"/>
          <w:b/>
          <w:spacing w:val="0"/>
        </w:rPr>
      </w:pPr>
    </w:p>
    <w:p w:rsidR="008F32B2" w:rsidRDefault="008F32B2" w:rsidP="008F32B2">
      <w:pPr>
        <w:pStyle w:val="Paragraphedeliste"/>
        <w:numPr>
          <w:ilvl w:val="0"/>
          <w:numId w:val="6"/>
        </w:numPr>
        <w:spacing w:before="40" w:after="40"/>
        <w:rPr>
          <w:rFonts w:ascii="Garamond" w:eastAsia="Times New Roman" w:hAnsi="Garamond" w:cs="Times New Roman"/>
          <w:sz w:val="24"/>
          <w:szCs w:val="24"/>
          <w:u w:val="single"/>
          <w:lang w:val="fr-FR"/>
        </w:rPr>
      </w:pPr>
      <w:r>
        <w:rPr>
          <w:rFonts w:ascii="Garamond" w:eastAsia="Times New Roman" w:hAnsi="Garamond" w:cs="Times New Roman"/>
          <w:sz w:val="24"/>
          <w:szCs w:val="24"/>
          <w:u w:val="single"/>
          <w:lang w:val="fr-FR"/>
        </w:rPr>
        <w:lastRenderedPageBreak/>
        <w:t xml:space="preserve">Votre capacité à </w:t>
      </w:r>
      <w:proofErr w:type="spellStart"/>
      <w:r>
        <w:rPr>
          <w:rFonts w:ascii="Garamond" w:eastAsia="Times New Roman" w:hAnsi="Garamond" w:cs="Times New Roman"/>
          <w:sz w:val="24"/>
          <w:szCs w:val="24"/>
          <w:u w:val="single"/>
          <w:lang w:val="fr-FR"/>
        </w:rPr>
        <w:t>pré-financer</w:t>
      </w:r>
      <w:proofErr w:type="spellEnd"/>
      <w:r>
        <w:rPr>
          <w:rFonts w:ascii="Garamond" w:eastAsia="Times New Roman" w:hAnsi="Garamond" w:cs="Times New Roman"/>
          <w:sz w:val="24"/>
          <w:szCs w:val="24"/>
          <w:u w:val="single"/>
          <w:lang w:val="fr-FR"/>
        </w:rPr>
        <w:t xml:space="preserve"> le projet : </w:t>
      </w:r>
    </w:p>
    <w:p w:rsidR="008F32B2" w:rsidRDefault="008F32B2" w:rsidP="008F32B2">
      <w:pPr>
        <w:spacing w:before="40" w:after="40"/>
        <w:rPr>
          <w:rFonts w:ascii="Garamond" w:eastAsia="Times New Roman" w:hAnsi="Garamond" w:cs="Times New Roman"/>
          <w:i/>
          <w:sz w:val="24"/>
          <w:szCs w:val="24"/>
        </w:rPr>
      </w:pPr>
      <w:r>
        <w:rPr>
          <w:rFonts w:ascii="Garamond" w:eastAsia="Times New Roman" w:hAnsi="Garamond" w:cs="Times New Roman"/>
          <w:i/>
          <w:sz w:val="24"/>
          <w:szCs w:val="24"/>
        </w:rPr>
        <w:t xml:space="preserve">Veuillez fournir tout document probant (attestation </w:t>
      </w:r>
      <w:proofErr w:type="gramStart"/>
      <w:r>
        <w:rPr>
          <w:rFonts w:ascii="Garamond" w:eastAsia="Times New Roman" w:hAnsi="Garamond" w:cs="Times New Roman"/>
          <w:i/>
          <w:sz w:val="24"/>
          <w:szCs w:val="24"/>
        </w:rPr>
        <w:t>bancaire….</w:t>
      </w:r>
      <w:proofErr w:type="spellStart"/>
      <w:proofErr w:type="gramEnd"/>
      <w:r>
        <w:rPr>
          <w:rFonts w:ascii="Garamond" w:eastAsia="Times New Roman" w:hAnsi="Garamond" w:cs="Times New Roman"/>
          <w:i/>
          <w:sz w:val="24"/>
          <w:szCs w:val="24"/>
        </w:rPr>
        <w:t>etc</w:t>
      </w:r>
      <w:proofErr w:type="spellEnd"/>
      <w:r>
        <w:rPr>
          <w:rFonts w:ascii="Garamond" w:eastAsia="Times New Roman" w:hAnsi="Garamond" w:cs="Times New Roman"/>
          <w:i/>
          <w:sz w:val="24"/>
          <w:szCs w:val="24"/>
        </w:rPr>
        <w:t>).</w:t>
      </w:r>
    </w:p>
    <w:p w:rsidR="008F32B2" w:rsidRDefault="008F32B2" w:rsidP="008F32B2">
      <w:pPr>
        <w:spacing w:before="40" w:after="40"/>
        <w:rPr>
          <w:rFonts w:ascii="Garamond" w:eastAsia="Times New Roman" w:hAnsi="Garamond" w:cs="Times New Roman"/>
          <w:sz w:val="24"/>
          <w:szCs w:val="24"/>
        </w:rPr>
      </w:pPr>
    </w:p>
    <w:p w:rsidR="008F32B2" w:rsidRDefault="008F32B2" w:rsidP="008F32B2">
      <w:pPr>
        <w:spacing w:before="40" w:after="40"/>
        <w:rPr>
          <w:rFonts w:ascii="Garamond" w:eastAsia="Times New Roman" w:hAnsi="Garamond" w:cs="Times New Roman"/>
          <w:sz w:val="24"/>
          <w:szCs w:val="24"/>
        </w:rPr>
      </w:pPr>
    </w:p>
    <w:p w:rsidR="008F32B2" w:rsidRDefault="008F32B2" w:rsidP="008F32B2">
      <w:pPr>
        <w:pStyle w:val="Paragraphedeliste"/>
        <w:numPr>
          <w:ilvl w:val="0"/>
          <w:numId w:val="6"/>
        </w:numPr>
        <w:spacing w:before="40" w:after="40"/>
        <w:rPr>
          <w:rFonts w:ascii="Garamond" w:eastAsia="Times New Roman" w:hAnsi="Garamond" w:cs="Times New Roman"/>
          <w:sz w:val="24"/>
          <w:szCs w:val="24"/>
          <w:u w:val="single"/>
          <w:lang w:val="fr-FR"/>
        </w:rPr>
      </w:pPr>
      <w:r>
        <w:rPr>
          <w:rFonts w:ascii="Garamond" w:eastAsia="Times New Roman" w:hAnsi="Garamond" w:cs="Times New Roman"/>
          <w:sz w:val="24"/>
          <w:szCs w:val="24"/>
          <w:u w:val="single"/>
          <w:lang w:val="fr-FR"/>
        </w:rPr>
        <w:t xml:space="preserve">Votre capacité administrative à gérer et mettre en œuvre les activités : </w:t>
      </w:r>
    </w:p>
    <w:p w:rsidR="008F32B2" w:rsidRDefault="008F32B2" w:rsidP="008F32B2">
      <w:pPr>
        <w:spacing w:before="40" w:after="40"/>
        <w:rPr>
          <w:rFonts w:ascii="Garamond" w:eastAsia="Times New Roman" w:hAnsi="Garamond" w:cs="Times New Roman"/>
          <w:i/>
          <w:sz w:val="24"/>
          <w:szCs w:val="24"/>
        </w:rPr>
      </w:pPr>
      <w:r>
        <w:rPr>
          <w:rFonts w:ascii="Garamond" w:eastAsia="Times New Roman" w:hAnsi="Garamond" w:cs="Times New Roman"/>
          <w:i/>
          <w:sz w:val="24"/>
          <w:szCs w:val="24"/>
        </w:rPr>
        <w:t>Veuillez indiquer :</w:t>
      </w:r>
    </w:p>
    <w:p w:rsidR="008F32B2" w:rsidRDefault="008F32B2" w:rsidP="008F32B2">
      <w:pPr>
        <w:spacing w:before="40" w:after="40"/>
        <w:rPr>
          <w:rFonts w:ascii="Garamond" w:eastAsia="Times New Roman" w:hAnsi="Garamond" w:cs="Times New Roman"/>
          <w:sz w:val="24"/>
          <w:szCs w:val="24"/>
        </w:rPr>
      </w:pPr>
      <w:r>
        <w:rPr>
          <w:rFonts w:ascii="Garamond" w:eastAsia="Times New Roman" w:hAnsi="Garamond" w:cs="Times New Roman"/>
          <w:sz w:val="24"/>
          <w:szCs w:val="24"/>
        </w:rPr>
        <w:t xml:space="preserve">- le nombre de personnes employées à plein temps et à temps partiel par catégorie, avec une indication du lieu d’affectation (par ex. le nombre de gestionnaires de projets, comptables, </w:t>
      </w:r>
      <w:proofErr w:type="spellStart"/>
      <w:r>
        <w:rPr>
          <w:rFonts w:ascii="Garamond" w:eastAsia="Times New Roman" w:hAnsi="Garamond" w:cs="Times New Roman"/>
          <w:sz w:val="24"/>
          <w:szCs w:val="24"/>
        </w:rPr>
        <w:t>etc</w:t>
      </w:r>
      <w:proofErr w:type="spellEnd"/>
      <w:r>
        <w:rPr>
          <w:rFonts w:ascii="Garamond" w:eastAsia="Times New Roman" w:hAnsi="Garamond" w:cs="Times New Roman"/>
          <w:sz w:val="24"/>
          <w:szCs w:val="24"/>
        </w:rPr>
        <w:t>) :</w:t>
      </w:r>
    </w:p>
    <w:p w:rsidR="008F32B2" w:rsidRDefault="008F32B2" w:rsidP="008F32B2">
      <w:pPr>
        <w:spacing w:before="40" w:after="40"/>
        <w:rPr>
          <w:rFonts w:ascii="Garamond" w:eastAsia="Times New Roman" w:hAnsi="Garamond" w:cs="Times New Roman"/>
          <w:sz w:val="24"/>
          <w:szCs w:val="24"/>
        </w:rPr>
      </w:pPr>
      <w:r>
        <w:rPr>
          <w:rFonts w:ascii="Garamond" w:eastAsia="Times New Roman" w:hAnsi="Garamond" w:cs="Times New Roman"/>
          <w:sz w:val="24"/>
          <w:szCs w:val="24"/>
        </w:rPr>
        <w:t>- les équipements dont dispose votre structure (matériel et bureaux) :</w:t>
      </w:r>
    </w:p>
    <w:p w:rsidR="008F32B2" w:rsidRDefault="008F32B2" w:rsidP="008F32B2">
      <w:pPr>
        <w:spacing w:before="40" w:after="40"/>
        <w:rPr>
          <w:rFonts w:ascii="Garamond" w:eastAsia="Times New Roman" w:hAnsi="Garamond" w:cs="Times New Roman"/>
          <w:sz w:val="24"/>
          <w:szCs w:val="24"/>
        </w:rPr>
      </w:pPr>
      <w:r>
        <w:rPr>
          <w:rFonts w:ascii="Garamond" w:eastAsia="Times New Roman" w:hAnsi="Garamond" w:cs="Times New Roman"/>
          <w:sz w:val="24"/>
          <w:szCs w:val="24"/>
        </w:rPr>
        <w:t>- toute autre ressource appropriée (par ex. bénévoles, organisations associées, réseaux qui pourraient également contribuer à la mise en œuvre de l’action).</w:t>
      </w:r>
    </w:p>
    <w:p w:rsidR="008F32B2" w:rsidRDefault="008F32B2" w:rsidP="008F32B2">
      <w:pPr>
        <w:rPr>
          <w:rFonts w:ascii="Garamond" w:eastAsia="Times New Roman" w:hAnsi="Garamond" w:cs="Times New Roman"/>
          <w:sz w:val="24"/>
          <w:szCs w:val="24"/>
        </w:rPr>
      </w:pPr>
    </w:p>
    <w:p w:rsidR="008F32B2" w:rsidRDefault="008F32B2" w:rsidP="008F32B2">
      <w:pPr>
        <w:rPr>
          <w:rFonts w:ascii="Garamond" w:eastAsia="Times New Roman" w:hAnsi="Garamond" w:cs="Arial"/>
          <w:smallCaps/>
          <w:sz w:val="24"/>
          <w:szCs w:val="24"/>
          <w:u w:val="single"/>
        </w:rPr>
      </w:pPr>
      <w:r>
        <w:rPr>
          <w:rFonts w:ascii="Garamond" w:eastAsia="Times New Roman" w:hAnsi="Garamond" w:cs="Arial"/>
          <w:smallCaps/>
          <w:sz w:val="24"/>
          <w:szCs w:val="24"/>
          <w:u w:val="single"/>
        </w:rPr>
        <w:br w:type="page"/>
      </w:r>
    </w:p>
    <w:p w:rsidR="008F32B2" w:rsidRDefault="008F32B2" w:rsidP="008F32B2">
      <w:pPr>
        <w:spacing w:after="0" w:line="240" w:lineRule="auto"/>
        <w:jc w:val="center"/>
        <w:rPr>
          <w:rFonts w:ascii="Garamond" w:eastAsia="Times New Roman" w:hAnsi="Garamond" w:cs="Arial"/>
          <w:sz w:val="24"/>
          <w:szCs w:val="24"/>
        </w:rPr>
      </w:pPr>
      <w:r>
        <w:rPr>
          <w:rFonts w:ascii="Garamond" w:eastAsia="Times New Roman" w:hAnsi="Garamond" w:cs="Arial"/>
          <w:smallCaps/>
          <w:sz w:val="24"/>
          <w:szCs w:val="24"/>
          <w:u w:val="single"/>
        </w:rPr>
        <w:lastRenderedPageBreak/>
        <w:t>Engagement du demandeur à réaliser le projet</w:t>
      </w:r>
    </w:p>
    <w:p w:rsidR="008F32B2" w:rsidRDefault="008F32B2" w:rsidP="008F32B2">
      <w:pPr>
        <w:spacing w:after="0" w:line="240" w:lineRule="auto"/>
        <w:rPr>
          <w:rFonts w:ascii="Garamond" w:eastAsia="Times New Roman" w:hAnsi="Garamond" w:cs="Arial"/>
          <w:sz w:val="24"/>
          <w:szCs w:val="24"/>
        </w:rPr>
      </w:pPr>
      <w:r>
        <w:rPr>
          <w:rFonts w:ascii="Garamond" w:eastAsia="Times New Roman" w:hAnsi="Garamond" w:cs="Arial"/>
          <w:sz w:val="24"/>
          <w:szCs w:val="24"/>
        </w:rPr>
        <w:t xml:space="preserve"> </w:t>
      </w:r>
    </w:p>
    <w:p w:rsidR="008F32B2" w:rsidRDefault="008F32B2" w:rsidP="008F32B2">
      <w:pPr>
        <w:spacing w:after="0" w:line="240" w:lineRule="auto"/>
        <w:jc w:val="both"/>
        <w:rPr>
          <w:rFonts w:ascii="Garamond" w:eastAsia="Times New Roman" w:hAnsi="Garamond" w:cs="Arial"/>
          <w:sz w:val="24"/>
          <w:szCs w:val="24"/>
        </w:rPr>
      </w:pPr>
      <w:r>
        <w:rPr>
          <w:rFonts w:ascii="Garamond" w:eastAsia="Times New Roman" w:hAnsi="Garamond" w:cs="Arial"/>
          <w:sz w:val="24"/>
          <w:szCs w:val="24"/>
        </w:rPr>
        <w:t>Je, soussigné(e) (</w:t>
      </w:r>
      <w:r>
        <w:rPr>
          <w:rFonts w:ascii="Garamond" w:eastAsia="Times New Roman" w:hAnsi="Garamond" w:cs="Arial"/>
          <w:sz w:val="24"/>
          <w:szCs w:val="24"/>
          <w:highlight w:val="lightGray"/>
        </w:rPr>
        <w:t>nom et prénom de la personne habilitée</w:t>
      </w:r>
      <w:r>
        <w:rPr>
          <w:rFonts w:ascii="Garamond" w:eastAsia="Times New Roman" w:hAnsi="Garamond" w:cs="Arial"/>
          <w:sz w:val="24"/>
          <w:szCs w:val="24"/>
        </w:rPr>
        <w:t>) déclare que l’organisme que je représente (</w:t>
      </w:r>
      <w:r>
        <w:rPr>
          <w:rFonts w:ascii="Garamond" w:eastAsia="Times New Roman" w:hAnsi="Garamond" w:cs="Arial"/>
          <w:sz w:val="24"/>
          <w:szCs w:val="24"/>
          <w:highlight w:val="lightGray"/>
        </w:rPr>
        <w:t>nom de l’organisme</w:t>
      </w:r>
      <w:r>
        <w:rPr>
          <w:rFonts w:ascii="Garamond" w:eastAsia="Times New Roman" w:hAnsi="Garamond" w:cs="Arial"/>
          <w:sz w:val="24"/>
          <w:szCs w:val="24"/>
        </w:rPr>
        <w:t>) :</w:t>
      </w:r>
    </w:p>
    <w:p w:rsidR="008F32B2" w:rsidRDefault="008F32B2" w:rsidP="008F32B2">
      <w:pPr>
        <w:spacing w:after="0" w:line="240" w:lineRule="auto"/>
        <w:rPr>
          <w:rFonts w:ascii="Garamond" w:eastAsia="Times New Roman" w:hAnsi="Garamond" w:cs="Arial"/>
          <w:sz w:val="24"/>
          <w:szCs w:val="24"/>
        </w:rPr>
      </w:pPr>
    </w:p>
    <w:p w:rsidR="008F32B2" w:rsidRDefault="008F32B2" w:rsidP="008F32B2">
      <w:pPr>
        <w:numPr>
          <w:ilvl w:val="0"/>
          <w:numId w:val="7"/>
        </w:numPr>
        <w:spacing w:after="0" w:line="240" w:lineRule="auto"/>
        <w:jc w:val="both"/>
        <w:rPr>
          <w:rFonts w:ascii="Garamond" w:eastAsia="Times New Roman" w:hAnsi="Garamond" w:cs="Arial"/>
          <w:sz w:val="24"/>
          <w:szCs w:val="24"/>
        </w:rPr>
      </w:pPr>
      <w:r>
        <w:rPr>
          <w:rFonts w:ascii="Garamond" w:eastAsia="Times New Roman" w:hAnsi="Garamond" w:cs="Arial"/>
          <w:sz w:val="24"/>
          <w:szCs w:val="24"/>
        </w:rPr>
        <w:t xml:space="preserve">Certifie </w:t>
      </w:r>
      <w:r>
        <w:rPr>
          <w:rFonts w:ascii="Garamond" w:eastAsia="Times New Roman" w:hAnsi="Garamond" w:cs="Arial"/>
          <w:bCs/>
          <w:sz w:val="24"/>
          <w:szCs w:val="24"/>
        </w:rPr>
        <w:t>l’exactitude des informations</w:t>
      </w:r>
      <w:r>
        <w:rPr>
          <w:rFonts w:ascii="Garamond" w:eastAsia="Times New Roman" w:hAnsi="Garamond" w:cs="Arial"/>
          <w:sz w:val="24"/>
          <w:szCs w:val="24"/>
        </w:rPr>
        <w:t xml:space="preserve"> contenues dans la présente annexe et s’engage à fournir </w:t>
      </w:r>
      <w:r>
        <w:rPr>
          <w:rFonts w:ascii="Garamond" w:eastAsia="Times New Roman" w:hAnsi="Garamond" w:cs="Arial"/>
          <w:bCs/>
          <w:sz w:val="24"/>
          <w:szCs w:val="24"/>
        </w:rPr>
        <w:t>tous les renseignements ou documents jugés utiles</w:t>
      </w:r>
      <w:r>
        <w:rPr>
          <w:rFonts w:ascii="Garamond" w:eastAsia="Times New Roman" w:hAnsi="Garamond" w:cs="Arial"/>
          <w:sz w:val="24"/>
          <w:szCs w:val="24"/>
        </w:rPr>
        <w:t xml:space="preserve"> pour instruire la demande et suivre la réalisation du projet et des activités ;</w:t>
      </w:r>
    </w:p>
    <w:p w:rsidR="008F32B2" w:rsidRDefault="008F32B2" w:rsidP="008F32B2">
      <w:pPr>
        <w:spacing w:after="0" w:line="240" w:lineRule="auto"/>
        <w:rPr>
          <w:rFonts w:ascii="Garamond" w:eastAsia="Times New Roman" w:hAnsi="Garamond" w:cs="Arial"/>
          <w:sz w:val="24"/>
          <w:szCs w:val="24"/>
        </w:rPr>
      </w:pPr>
    </w:p>
    <w:p w:rsidR="008F32B2" w:rsidRDefault="008F32B2" w:rsidP="008F32B2">
      <w:pPr>
        <w:numPr>
          <w:ilvl w:val="0"/>
          <w:numId w:val="7"/>
        </w:numPr>
        <w:spacing w:after="0" w:line="240" w:lineRule="auto"/>
        <w:jc w:val="both"/>
        <w:rPr>
          <w:rFonts w:ascii="Garamond" w:eastAsia="Times New Roman" w:hAnsi="Garamond" w:cs="Arial"/>
          <w:sz w:val="24"/>
          <w:szCs w:val="24"/>
        </w:rPr>
      </w:pPr>
      <w:r>
        <w:rPr>
          <w:rFonts w:ascii="Garamond" w:eastAsia="Times New Roman" w:hAnsi="Garamond" w:cs="Arial"/>
          <w:sz w:val="24"/>
          <w:szCs w:val="24"/>
        </w:rPr>
        <w:t xml:space="preserve">Certifie ne se trouver dans aucune situation d’exclusion définie par la règlementation européenne, être en situation régulière à l’égard de la réglementation en vigueur, </w:t>
      </w:r>
      <w:r>
        <w:rPr>
          <w:rFonts w:ascii="Garamond" w:eastAsia="Times New Roman" w:hAnsi="Garamond" w:cs="Arial"/>
          <w:bCs/>
          <w:sz w:val="24"/>
          <w:szCs w:val="24"/>
        </w:rPr>
        <w:t>notamment fiscale, sociale et environnementale </w:t>
      </w:r>
      <w:r>
        <w:rPr>
          <w:rFonts w:ascii="Garamond" w:eastAsia="Times New Roman" w:hAnsi="Garamond" w:cs="Arial"/>
          <w:sz w:val="24"/>
          <w:szCs w:val="24"/>
        </w:rPr>
        <w:t xml:space="preserve">; et ne pas faire </w:t>
      </w:r>
      <w:proofErr w:type="gramStart"/>
      <w:r>
        <w:rPr>
          <w:rFonts w:ascii="Garamond" w:eastAsia="Times New Roman" w:hAnsi="Garamond" w:cs="Arial"/>
          <w:sz w:val="24"/>
          <w:szCs w:val="24"/>
        </w:rPr>
        <w:t xml:space="preserve">l’objet </w:t>
      </w:r>
      <w:r>
        <w:rPr>
          <w:rFonts w:ascii="Garamond" w:hAnsi="Garamond" w:cs="Calibri"/>
          <w:sz w:val="24"/>
          <w:szCs w:val="24"/>
        </w:rPr>
        <w:t xml:space="preserve"> d’une</w:t>
      </w:r>
      <w:proofErr w:type="gramEnd"/>
      <w:r>
        <w:rPr>
          <w:rFonts w:ascii="Garamond" w:hAnsi="Garamond" w:cs="Calibri"/>
          <w:sz w:val="24"/>
          <w:szCs w:val="24"/>
        </w:rPr>
        <w:t xml:space="preserve"> procédure collective (ex : redressement, liquidation…) liée à des difficultés économiques ;</w:t>
      </w:r>
    </w:p>
    <w:p w:rsidR="008F32B2" w:rsidRDefault="008F32B2" w:rsidP="008F32B2">
      <w:pPr>
        <w:spacing w:after="0" w:line="240" w:lineRule="auto"/>
        <w:rPr>
          <w:rFonts w:ascii="Garamond" w:eastAsia="Times New Roman" w:hAnsi="Garamond" w:cs="Arial"/>
          <w:sz w:val="24"/>
          <w:szCs w:val="24"/>
        </w:rPr>
      </w:pPr>
    </w:p>
    <w:p w:rsidR="008F32B2" w:rsidRDefault="008F32B2" w:rsidP="008F32B2">
      <w:pPr>
        <w:numPr>
          <w:ilvl w:val="0"/>
          <w:numId w:val="7"/>
        </w:numPr>
        <w:spacing w:after="0" w:line="240" w:lineRule="auto"/>
        <w:jc w:val="both"/>
        <w:rPr>
          <w:rFonts w:ascii="Garamond" w:eastAsia="Times New Roman" w:hAnsi="Garamond" w:cs="Arial"/>
          <w:sz w:val="24"/>
          <w:szCs w:val="24"/>
        </w:rPr>
      </w:pPr>
      <w:r>
        <w:rPr>
          <w:rFonts w:ascii="Garamond" w:eastAsia="Times New Roman" w:hAnsi="Garamond" w:cs="Arial"/>
          <w:bCs/>
          <w:sz w:val="24"/>
          <w:szCs w:val="24"/>
        </w:rPr>
        <w:t>S’engage également, à réaliser une contrepartie financière et/ou à apporter une contribution en nature</w:t>
      </w:r>
      <w:r>
        <w:rPr>
          <w:rFonts w:ascii="Garamond" w:eastAsia="Times New Roman" w:hAnsi="Garamond" w:cs="Arial"/>
          <w:sz w:val="24"/>
          <w:szCs w:val="24"/>
        </w:rPr>
        <w:t xml:space="preserve"> à l’exécution du projet, pour la réalisation des actions sus mentionnées, laquelle contribution s’élève à (</w:t>
      </w:r>
      <w:r>
        <w:rPr>
          <w:rFonts w:ascii="Garamond" w:eastAsia="Times New Roman" w:hAnsi="Garamond" w:cs="Arial"/>
          <w:sz w:val="24"/>
          <w:szCs w:val="24"/>
          <w:highlight w:val="lightGray"/>
        </w:rPr>
        <w:t>montant de l’apport de l’organisme</w:t>
      </w:r>
      <w:r>
        <w:rPr>
          <w:rFonts w:ascii="Garamond" w:eastAsia="Times New Roman" w:hAnsi="Garamond" w:cs="Arial"/>
          <w:sz w:val="24"/>
          <w:szCs w:val="24"/>
        </w:rPr>
        <w:t>) et/ou est composée de (</w:t>
      </w:r>
      <w:r>
        <w:rPr>
          <w:rFonts w:ascii="Garamond" w:eastAsia="Times New Roman" w:hAnsi="Garamond" w:cs="Arial"/>
          <w:sz w:val="24"/>
          <w:szCs w:val="24"/>
          <w:highlight w:val="lightGray"/>
        </w:rPr>
        <w:t>précisez la contribution en nature au projet</w:t>
      </w:r>
      <w:r>
        <w:rPr>
          <w:rFonts w:ascii="Garamond" w:eastAsia="Times New Roman" w:hAnsi="Garamond" w:cs="Arial"/>
          <w:sz w:val="24"/>
          <w:szCs w:val="24"/>
        </w:rPr>
        <w:t>) Euros ;</w:t>
      </w:r>
    </w:p>
    <w:p w:rsidR="008F32B2" w:rsidRDefault="008F32B2" w:rsidP="008F32B2">
      <w:pPr>
        <w:spacing w:after="0" w:line="240" w:lineRule="auto"/>
        <w:rPr>
          <w:rFonts w:ascii="Garamond" w:eastAsia="Times New Roman" w:hAnsi="Garamond" w:cs="Arial"/>
          <w:sz w:val="24"/>
          <w:szCs w:val="24"/>
        </w:rPr>
      </w:pPr>
    </w:p>
    <w:p w:rsidR="008F32B2" w:rsidRDefault="008F32B2" w:rsidP="008F32B2">
      <w:pPr>
        <w:numPr>
          <w:ilvl w:val="0"/>
          <w:numId w:val="7"/>
        </w:numPr>
        <w:spacing w:after="0" w:line="240" w:lineRule="auto"/>
        <w:jc w:val="both"/>
        <w:rPr>
          <w:rFonts w:ascii="Garamond" w:eastAsia="Times New Roman" w:hAnsi="Garamond" w:cs="Arial"/>
          <w:sz w:val="24"/>
          <w:szCs w:val="24"/>
        </w:rPr>
      </w:pPr>
      <w:r>
        <w:rPr>
          <w:rFonts w:ascii="Garamond" w:eastAsia="Times New Roman" w:hAnsi="Garamond" w:cs="Arial"/>
          <w:sz w:val="24"/>
          <w:szCs w:val="24"/>
        </w:rPr>
        <w:t xml:space="preserve">Déclare avoir pris connaissance des conditions d’éligibilité et de la législation communautaire et </w:t>
      </w:r>
      <w:r>
        <w:rPr>
          <w:rFonts w:ascii="Garamond" w:eastAsia="Times New Roman" w:hAnsi="Garamond" w:cs="Arial"/>
          <w:bCs/>
          <w:sz w:val="24"/>
          <w:szCs w:val="24"/>
        </w:rPr>
        <w:t>respecter ces conditions lors de la réalisation du projet ;</w:t>
      </w:r>
    </w:p>
    <w:p w:rsidR="008F32B2" w:rsidRDefault="008F32B2" w:rsidP="008F32B2">
      <w:pPr>
        <w:spacing w:after="0" w:line="240" w:lineRule="auto"/>
        <w:rPr>
          <w:rFonts w:ascii="Garamond" w:eastAsia="Times New Roman" w:hAnsi="Garamond" w:cs="Arial"/>
          <w:sz w:val="24"/>
          <w:szCs w:val="24"/>
        </w:rPr>
      </w:pPr>
    </w:p>
    <w:p w:rsidR="008F32B2" w:rsidRDefault="008F32B2" w:rsidP="008F32B2">
      <w:pPr>
        <w:numPr>
          <w:ilvl w:val="0"/>
          <w:numId w:val="7"/>
        </w:numPr>
        <w:spacing w:after="0" w:line="240" w:lineRule="auto"/>
        <w:jc w:val="both"/>
        <w:rPr>
          <w:rFonts w:ascii="Garamond" w:eastAsia="Times New Roman" w:hAnsi="Garamond" w:cs="Arial"/>
          <w:sz w:val="24"/>
          <w:szCs w:val="24"/>
        </w:rPr>
      </w:pPr>
      <w:r>
        <w:rPr>
          <w:rFonts w:ascii="Garamond" w:eastAsia="Times New Roman" w:hAnsi="Garamond" w:cs="Arial"/>
          <w:sz w:val="24"/>
          <w:szCs w:val="24"/>
        </w:rPr>
        <w:t xml:space="preserve">S’engage à réaliser </w:t>
      </w:r>
      <w:r>
        <w:rPr>
          <w:rFonts w:ascii="Garamond" w:eastAsia="Times New Roman" w:hAnsi="Garamond" w:cs="Arial"/>
          <w:bCs/>
          <w:sz w:val="24"/>
          <w:szCs w:val="24"/>
        </w:rPr>
        <w:t>l’opération conformément à la décision de subvention</w:t>
      </w:r>
      <w:r>
        <w:rPr>
          <w:rFonts w:ascii="Garamond" w:eastAsia="Times New Roman" w:hAnsi="Garamond" w:cs="Arial"/>
          <w:sz w:val="24"/>
          <w:szCs w:val="24"/>
        </w:rPr>
        <w:t>, si celle-ci est accordée ;</w:t>
      </w:r>
    </w:p>
    <w:p w:rsidR="008F32B2" w:rsidRDefault="008F32B2" w:rsidP="008F32B2">
      <w:pPr>
        <w:spacing w:after="0" w:line="240" w:lineRule="auto"/>
        <w:rPr>
          <w:rFonts w:ascii="Garamond" w:eastAsia="Times New Roman" w:hAnsi="Garamond" w:cs="Arial"/>
          <w:sz w:val="24"/>
          <w:szCs w:val="24"/>
        </w:rPr>
      </w:pPr>
    </w:p>
    <w:p w:rsidR="008F32B2" w:rsidRDefault="008F32B2" w:rsidP="008F32B2">
      <w:pPr>
        <w:pStyle w:val="Paragraphedeliste"/>
        <w:numPr>
          <w:ilvl w:val="0"/>
          <w:numId w:val="7"/>
        </w:numPr>
        <w:spacing w:after="0" w:line="240" w:lineRule="auto"/>
        <w:jc w:val="both"/>
        <w:rPr>
          <w:rFonts w:ascii="Garamond" w:hAnsi="Garamond" w:cs="Calibri"/>
          <w:sz w:val="24"/>
          <w:szCs w:val="24"/>
          <w:lang w:val="fr-FR"/>
        </w:rPr>
      </w:pPr>
      <w:r>
        <w:rPr>
          <w:rFonts w:ascii="Garamond" w:eastAsia="Times New Roman" w:hAnsi="Garamond" w:cs="Arial"/>
          <w:sz w:val="24"/>
          <w:szCs w:val="24"/>
          <w:lang w:val="fr-FR"/>
        </w:rPr>
        <w:t>Certifie n</w:t>
      </w:r>
      <w:r>
        <w:rPr>
          <w:rFonts w:ascii="Garamond" w:hAnsi="Garamond" w:cs="Calibri"/>
          <w:sz w:val="24"/>
          <w:szCs w:val="24"/>
          <w:lang w:val="fr-FR"/>
        </w:rPr>
        <w:t xml:space="preserve">e pas avoir sollicité d’autres ressources publiques et privées que celles présentées dans le présent dossier pour financer les dépenses de cette opération, et en particulier certifie ne pas avoir sollicité d'autres fonds européens pour financer les dépenses liées aux activités </w:t>
      </w:r>
      <w:proofErr w:type="spellStart"/>
      <w:r>
        <w:rPr>
          <w:rFonts w:ascii="Garamond" w:hAnsi="Garamond" w:cs="Calibri"/>
          <w:sz w:val="24"/>
          <w:szCs w:val="24"/>
          <w:lang w:val="fr-FR"/>
        </w:rPr>
        <w:t>sus-mentionnées</w:t>
      </w:r>
      <w:proofErr w:type="spellEnd"/>
      <w:r>
        <w:rPr>
          <w:rFonts w:ascii="Garamond" w:hAnsi="Garamond" w:cs="Calibri"/>
          <w:sz w:val="24"/>
          <w:szCs w:val="24"/>
          <w:lang w:val="fr-FR"/>
        </w:rPr>
        <w:t> ;</w:t>
      </w:r>
    </w:p>
    <w:p w:rsidR="008F32B2" w:rsidRDefault="008F32B2" w:rsidP="008F32B2">
      <w:pPr>
        <w:spacing w:after="0" w:line="240" w:lineRule="auto"/>
        <w:ind w:left="720"/>
        <w:jc w:val="both"/>
        <w:rPr>
          <w:rFonts w:ascii="Garamond" w:hAnsi="Garamond" w:cs="Calibri"/>
          <w:sz w:val="24"/>
          <w:szCs w:val="24"/>
        </w:rPr>
      </w:pPr>
    </w:p>
    <w:p w:rsidR="008F32B2" w:rsidRDefault="008F32B2" w:rsidP="008F32B2">
      <w:pPr>
        <w:numPr>
          <w:ilvl w:val="0"/>
          <w:numId w:val="7"/>
        </w:numPr>
        <w:spacing w:after="0"/>
        <w:contextualSpacing/>
        <w:jc w:val="both"/>
        <w:rPr>
          <w:rFonts w:ascii="Garamond" w:hAnsi="Garamond" w:cs="Calibri"/>
          <w:sz w:val="24"/>
          <w:szCs w:val="24"/>
        </w:rPr>
      </w:pPr>
      <w:r>
        <w:rPr>
          <w:rFonts w:ascii="Garamond" w:hAnsi="Garamond" w:cs="Calibri"/>
          <w:sz w:val="24"/>
          <w:szCs w:val="24"/>
        </w:rPr>
        <w:t>Prend acte que la participation UE sera versée sur production de factures acquittées conformément aux dispositions de l’acte attributif de subvention ;</w:t>
      </w:r>
    </w:p>
    <w:p w:rsidR="008F32B2" w:rsidRDefault="008F32B2" w:rsidP="008F32B2">
      <w:pPr>
        <w:autoSpaceDE w:val="0"/>
        <w:autoSpaceDN w:val="0"/>
        <w:adjustRightInd w:val="0"/>
        <w:spacing w:after="0"/>
        <w:rPr>
          <w:rFonts w:ascii="Garamond" w:hAnsi="Garamond" w:cs="Calibri"/>
          <w:sz w:val="24"/>
          <w:szCs w:val="24"/>
        </w:rPr>
      </w:pPr>
    </w:p>
    <w:p w:rsidR="008F32B2" w:rsidRDefault="008F32B2" w:rsidP="008F32B2">
      <w:pPr>
        <w:numPr>
          <w:ilvl w:val="0"/>
          <w:numId w:val="7"/>
        </w:numPr>
        <w:spacing w:after="0" w:line="240" w:lineRule="auto"/>
        <w:jc w:val="both"/>
        <w:rPr>
          <w:rFonts w:ascii="Garamond" w:eastAsia="Times New Roman" w:hAnsi="Garamond" w:cs="Arial"/>
          <w:sz w:val="24"/>
          <w:szCs w:val="24"/>
        </w:rPr>
      </w:pPr>
      <w:r>
        <w:rPr>
          <w:rFonts w:ascii="Garamond" w:eastAsia="Times New Roman" w:hAnsi="Garamond" w:cs="Arial"/>
          <w:sz w:val="24"/>
          <w:szCs w:val="24"/>
        </w:rPr>
        <w:t xml:space="preserve">Approuve et s’engage à participer à la réalisation du présent projet dans le </w:t>
      </w:r>
      <w:proofErr w:type="gramStart"/>
      <w:r>
        <w:rPr>
          <w:rFonts w:ascii="Garamond" w:eastAsia="Times New Roman" w:hAnsi="Garamond" w:cs="Arial"/>
          <w:sz w:val="24"/>
          <w:szCs w:val="24"/>
        </w:rPr>
        <w:t>cadre  du</w:t>
      </w:r>
      <w:proofErr w:type="gramEnd"/>
      <w:r>
        <w:rPr>
          <w:rFonts w:ascii="Garamond" w:eastAsia="Times New Roman" w:hAnsi="Garamond" w:cs="Arial"/>
          <w:sz w:val="24"/>
          <w:szCs w:val="24"/>
        </w:rPr>
        <w:t xml:space="preserve"> programme de coopération territoriale européenne INTERREG Caraïbes en tant que </w:t>
      </w:r>
      <w:r>
        <w:rPr>
          <w:rFonts w:ascii="Garamond" w:eastAsia="Times New Roman" w:hAnsi="Garamond" w:cs="Arial"/>
          <w:bCs/>
          <w:sz w:val="24"/>
          <w:szCs w:val="24"/>
        </w:rPr>
        <w:t>partenaire du projet et responsable de la réalisation des activités prévues au titre de cette annexe FED</w:t>
      </w:r>
      <w:r>
        <w:rPr>
          <w:rFonts w:ascii="Garamond" w:eastAsia="Times New Roman" w:hAnsi="Garamond" w:cs="Arial"/>
          <w:sz w:val="24"/>
          <w:szCs w:val="24"/>
        </w:rPr>
        <w:t xml:space="preserve">, en cas de suites favorables réservées à la présente candidature : </w:t>
      </w:r>
    </w:p>
    <w:p w:rsidR="008F32B2" w:rsidRDefault="008F32B2" w:rsidP="008F32B2">
      <w:pPr>
        <w:spacing w:after="0"/>
        <w:jc w:val="both"/>
        <w:rPr>
          <w:rFonts w:ascii="Garamond" w:hAnsi="Garamond" w:cs="Calibri"/>
          <w:sz w:val="24"/>
          <w:szCs w:val="24"/>
        </w:rPr>
      </w:pPr>
    </w:p>
    <w:p w:rsidR="008F32B2" w:rsidRDefault="008F32B2" w:rsidP="008F32B2">
      <w:pPr>
        <w:numPr>
          <w:ilvl w:val="0"/>
          <w:numId w:val="8"/>
        </w:numPr>
        <w:spacing w:after="0" w:line="240" w:lineRule="auto"/>
        <w:ind w:left="502"/>
        <w:jc w:val="both"/>
        <w:rPr>
          <w:rFonts w:ascii="Garamond" w:hAnsi="Garamond" w:cs="Calibri"/>
          <w:sz w:val="24"/>
          <w:szCs w:val="24"/>
        </w:rPr>
      </w:pPr>
      <w:r>
        <w:rPr>
          <w:rFonts w:ascii="Garamond" w:hAnsi="Garamond" w:cs="Calibri"/>
          <w:sz w:val="24"/>
          <w:szCs w:val="24"/>
        </w:rPr>
        <w:t xml:space="preserve">Informer le Secrétariat Conjoint du début d'exécution des activités ; </w:t>
      </w:r>
    </w:p>
    <w:p w:rsidR="008F32B2" w:rsidRDefault="008F32B2" w:rsidP="008F32B2">
      <w:pPr>
        <w:numPr>
          <w:ilvl w:val="0"/>
          <w:numId w:val="8"/>
        </w:numPr>
        <w:spacing w:after="0" w:line="240" w:lineRule="auto"/>
        <w:ind w:left="502"/>
        <w:jc w:val="both"/>
        <w:rPr>
          <w:rFonts w:ascii="Garamond" w:hAnsi="Garamond" w:cs="Calibri"/>
          <w:sz w:val="24"/>
          <w:szCs w:val="24"/>
        </w:rPr>
      </w:pPr>
      <w:r>
        <w:rPr>
          <w:rFonts w:ascii="Garamond" w:hAnsi="Garamond" w:cs="Calibri"/>
          <w:sz w:val="24"/>
          <w:szCs w:val="24"/>
        </w:rPr>
        <w:t>Fournir toute pièce complémentaire réclamée pour instruire la demande et suivre la réalisation de l'opération ;</w:t>
      </w:r>
    </w:p>
    <w:p w:rsidR="008F32B2" w:rsidRDefault="008F32B2" w:rsidP="008F32B2">
      <w:pPr>
        <w:numPr>
          <w:ilvl w:val="0"/>
          <w:numId w:val="8"/>
        </w:numPr>
        <w:spacing w:after="0" w:line="240" w:lineRule="auto"/>
        <w:ind w:left="502"/>
        <w:jc w:val="both"/>
        <w:rPr>
          <w:rFonts w:ascii="Garamond" w:hAnsi="Garamond" w:cs="Calibri"/>
          <w:sz w:val="24"/>
          <w:szCs w:val="24"/>
        </w:rPr>
      </w:pPr>
      <w:r>
        <w:rPr>
          <w:rFonts w:ascii="Garamond" w:hAnsi="Garamond"/>
          <w:sz w:val="24"/>
          <w:szCs w:val="24"/>
        </w:rPr>
        <w:t>Conclure avec l’autorité de gestion du programme INTERREG Caraïbes une convention formalisant les activités prévues au titre du FED et fixant les dispositions garantissant la bonne gestion financière des fonds alloués à l'opération, y compris les modalités de recouvrement des sommes indûment versées ;</w:t>
      </w:r>
    </w:p>
    <w:p w:rsidR="008F32B2" w:rsidRDefault="008F32B2" w:rsidP="008F32B2">
      <w:pPr>
        <w:numPr>
          <w:ilvl w:val="0"/>
          <w:numId w:val="8"/>
        </w:numPr>
        <w:spacing w:after="0" w:line="240" w:lineRule="auto"/>
        <w:ind w:left="502"/>
        <w:jc w:val="both"/>
        <w:rPr>
          <w:rFonts w:ascii="Garamond" w:hAnsi="Garamond" w:cs="Calibri"/>
          <w:sz w:val="24"/>
          <w:szCs w:val="24"/>
        </w:rPr>
      </w:pPr>
      <w:r>
        <w:rPr>
          <w:rFonts w:ascii="Garamond" w:hAnsi="Garamond" w:cs="Calibri"/>
          <w:sz w:val="24"/>
          <w:szCs w:val="24"/>
        </w:rPr>
        <w:t>Informer le Secrétariat Conjoint en cas de modification affectant la structure ou les activités prévues (ex : engagements financiers, partenariat, …) y compris en cas de changement de situation (fiscale, sociale…), de raison sociale, etc…) ;</w:t>
      </w:r>
    </w:p>
    <w:p w:rsidR="008F32B2" w:rsidRDefault="008F32B2" w:rsidP="008F32B2">
      <w:pPr>
        <w:numPr>
          <w:ilvl w:val="0"/>
          <w:numId w:val="8"/>
        </w:numPr>
        <w:spacing w:after="0" w:line="240" w:lineRule="auto"/>
        <w:ind w:left="502"/>
        <w:jc w:val="both"/>
        <w:rPr>
          <w:rFonts w:ascii="Garamond" w:hAnsi="Garamond" w:cs="Calibri"/>
          <w:sz w:val="24"/>
          <w:szCs w:val="24"/>
        </w:rPr>
      </w:pPr>
      <w:r>
        <w:rPr>
          <w:rFonts w:ascii="Garamond" w:hAnsi="Garamond" w:cs="Calibri"/>
          <w:sz w:val="24"/>
          <w:szCs w:val="24"/>
        </w:rPr>
        <w:t xml:space="preserve">Ne pas apporter de modifications importantes affectant la nature, les objectifs ou les conditions de mise en œuvre des activités et du projet, ou opérer un changement de propriété </w:t>
      </w:r>
      <w:r>
        <w:rPr>
          <w:rFonts w:ascii="Garamond" w:hAnsi="Garamond" w:cs="Calibri"/>
          <w:sz w:val="24"/>
          <w:szCs w:val="24"/>
        </w:rPr>
        <w:lastRenderedPageBreak/>
        <w:t>du bien cofinancé le cas échéant, ou délocaliser l’activité productive cofinancée le cas échéant en dehors de la zone couverte par le programme ;</w:t>
      </w:r>
    </w:p>
    <w:p w:rsidR="008F32B2" w:rsidRDefault="008F32B2" w:rsidP="008F32B2">
      <w:pPr>
        <w:numPr>
          <w:ilvl w:val="0"/>
          <w:numId w:val="8"/>
        </w:numPr>
        <w:spacing w:after="0" w:line="240" w:lineRule="auto"/>
        <w:ind w:left="502"/>
        <w:jc w:val="both"/>
        <w:rPr>
          <w:rFonts w:ascii="Garamond" w:hAnsi="Garamond" w:cs="Calibri"/>
          <w:sz w:val="24"/>
          <w:szCs w:val="24"/>
        </w:rPr>
      </w:pPr>
      <w:r>
        <w:rPr>
          <w:rFonts w:ascii="Garamond" w:hAnsi="Garamond" w:cs="Calibri"/>
          <w:sz w:val="24"/>
          <w:szCs w:val="24"/>
        </w:rPr>
        <w:t xml:space="preserve">Dûment justifier les dépenses pour le paiement de l'aide européenne, et conclure un </w:t>
      </w:r>
      <w:proofErr w:type="spellStart"/>
      <w:r>
        <w:rPr>
          <w:rFonts w:ascii="Garamond" w:hAnsi="Garamond" w:cs="Calibri"/>
          <w:sz w:val="24"/>
          <w:szCs w:val="24"/>
        </w:rPr>
        <w:t>contract</w:t>
      </w:r>
      <w:proofErr w:type="spellEnd"/>
      <w:r>
        <w:rPr>
          <w:rFonts w:ascii="Garamond" w:hAnsi="Garamond" w:cs="Calibri"/>
          <w:sz w:val="24"/>
          <w:szCs w:val="24"/>
        </w:rPr>
        <w:t xml:space="preserve"> avec un contrôleur externe en charge de vérifier la conformité de ces dépenses au regard de la convention attributive de subvention. La sélection de ce contrôleur sera effectuée conformément aux dispositions de la convention attributive de subvention conclue avec l’autorité de gestion du programme INTERREG Caraïbes ; </w:t>
      </w:r>
    </w:p>
    <w:p w:rsidR="008F32B2" w:rsidRDefault="008F32B2" w:rsidP="008F32B2">
      <w:pPr>
        <w:numPr>
          <w:ilvl w:val="0"/>
          <w:numId w:val="8"/>
        </w:numPr>
        <w:spacing w:after="0" w:line="240" w:lineRule="auto"/>
        <w:ind w:left="502"/>
        <w:jc w:val="both"/>
        <w:rPr>
          <w:rFonts w:ascii="Garamond" w:hAnsi="Garamond" w:cs="Calibri"/>
          <w:sz w:val="24"/>
          <w:szCs w:val="24"/>
        </w:rPr>
      </w:pPr>
      <w:r>
        <w:rPr>
          <w:rFonts w:ascii="Garamond" w:hAnsi="Garamond" w:cs="Calibri"/>
          <w:sz w:val="24"/>
          <w:szCs w:val="24"/>
        </w:rPr>
        <w:t>Tenir une comptabilité séparée, ou utiliser un code comptable adéquat pour tracer les mouvements comptables de l’opération ;</w:t>
      </w:r>
    </w:p>
    <w:p w:rsidR="008F32B2" w:rsidRDefault="008F32B2" w:rsidP="008F32B2">
      <w:pPr>
        <w:numPr>
          <w:ilvl w:val="0"/>
          <w:numId w:val="8"/>
        </w:numPr>
        <w:spacing w:after="0" w:line="240" w:lineRule="auto"/>
        <w:ind w:left="502"/>
        <w:jc w:val="both"/>
        <w:rPr>
          <w:rFonts w:ascii="Garamond" w:hAnsi="Garamond" w:cs="Calibri"/>
          <w:sz w:val="24"/>
          <w:szCs w:val="24"/>
        </w:rPr>
      </w:pPr>
      <w:r>
        <w:rPr>
          <w:rFonts w:ascii="Garamond" w:hAnsi="Garamond" w:cs="Calibri"/>
          <w:sz w:val="24"/>
          <w:szCs w:val="24"/>
        </w:rPr>
        <w:t>Réaliser des actions de publicité et respecter la réglementation européenne et nationale en vigueur en matière de visibilité ;</w:t>
      </w:r>
    </w:p>
    <w:p w:rsidR="008F32B2" w:rsidRDefault="008F32B2" w:rsidP="008F32B2">
      <w:pPr>
        <w:numPr>
          <w:ilvl w:val="0"/>
          <w:numId w:val="8"/>
        </w:numPr>
        <w:spacing w:after="0" w:line="240" w:lineRule="auto"/>
        <w:ind w:left="502"/>
        <w:jc w:val="both"/>
        <w:rPr>
          <w:rFonts w:ascii="Garamond" w:hAnsi="Garamond" w:cs="Calibri"/>
          <w:sz w:val="24"/>
          <w:szCs w:val="24"/>
        </w:rPr>
      </w:pPr>
      <w:r>
        <w:rPr>
          <w:rFonts w:ascii="Garamond" w:hAnsi="Garamond" w:cs="Calibri"/>
          <w:sz w:val="24"/>
          <w:szCs w:val="24"/>
        </w:rPr>
        <w:t>Effectuer des remontées de dépenses de manière régulière et en accord avec le calendrier défini lors de la signature de la convention ;</w:t>
      </w:r>
    </w:p>
    <w:p w:rsidR="008F32B2" w:rsidRDefault="008F32B2" w:rsidP="008F32B2">
      <w:pPr>
        <w:numPr>
          <w:ilvl w:val="0"/>
          <w:numId w:val="8"/>
        </w:numPr>
        <w:spacing w:after="0" w:line="240" w:lineRule="auto"/>
        <w:ind w:left="502"/>
        <w:jc w:val="both"/>
        <w:rPr>
          <w:rFonts w:ascii="Garamond" w:hAnsi="Garamond" w:cs="Calibri"/>
          <w:sz w:val="24"/>
          <w:szCs w:val="24"/>
        </w:rPr>
      </w:pPr>
      <w:r>
        <w:rPr>
          <w:rFonts w:ascii="Garamond" w:hAnsi="Garamond"/>
          <w:sz w:val="24"/>
          <w:szCs w:val="24"/>
        </w:rPr>
        <w:t>S'assurer que les dépenses présentées correspondent aux activités définies dans la convention FED signée avec l’autorité de gestion ;</w:t>
      </w:r>
    </w:p>
    <w:p w:rsidR="008F32B2" w:rsidRDefault="008F32B2" w:rsidP="008F32B2">
      <w:pPr>
        <w:numPr>
          <w:ilvl w:val="0"/>
          <w:numId w:val="8"/>
        </w:numPr>
        <w:spacing w:after="0" w:line="240" w:lineRule="auto"/>
        <w:ind w:left="502"/>
        <w:jc w:val="both"/>
        <w:rPr>
          <w:rFonts w:ascii="Garamond" w:hAnsi="Garamond" w:cs="Calibri"/>
          <w:sz w:val="24"/>
          <w:szCs w:val="24"/>
        </w:rPr>
      </w:pPr>
      <w:r>
        <w:rPr>
          <w:rFonts w:ascii="Garamond" w:hAnsi="Garamond" w:cs="Calibri"/>
          <w:sz w:val="24"/>
          <w:szCs w:val="24"/>
        </w:rPr>
        <w:t>Me soumettre à tout contrôle technique, administratif, comptable et financier, et communiquer toutes pièces et informations en lien avec l’opération et les activités FED ;</w:t>
      </w:r>
    </w:p>
    <w:p w:rsidR="008F32B2" w:rsidRDefault="008F32B2" w:rsidP="008F32B2">
      <w:pPr>
        <w:numPr>
          <w:ilvl w:val="0"/>
          <w:numId w:val="8"/>
        </w:numPr>
        <w:spacing w:after="0" w:line="240" w:lineRule="auto"/>
        <w:ind w:left="502"/>
        <w:jc w:val="both"/>
        <w:rPr>
          <w:rFonts w:ascii="Garamond" w:hAnsi="Garamond" w:cs="Calibri"/>
          <w:sz w:val="24"/>
          <w:szCs w:val="24"/>
        </w:rPr>
      </w:pPr>
      <w:r>
        <w:rPr>
          <w:rFonts w:ascii="Garamond" w:hAnsi="Garamond" w:cs="Calibri"/>
          <w:sz w:val="24"/>
          <w:szCs w:val="24"/>
        </w:rPr>
        <w:t xml:space="preserve">Transmettre toutes les informations nécessaires au suivi du projet au chef de file communautaire de l’opération ; </w:t>
      </w:r>
    </w:p>
    <w:p w:rsidR="008F32B2" w:rsidRDefault="008F32B2" w:rsidP="008F32B2">
      <w:pPr>
        <w:numPr>
          <w:ilvl w:val="0"/>
          <w:numId w:val="8"/>
        </w:numPr>
        <w:spacing w:after="0" w:line="240" w:lineRule="auto"/>
        <w:ind w:left="502"/>
        <w:jc w:val="both"/>
        <w:rPr>
          <w:rFonts w:ascii="Garamond" w:hAnsi="Garamond" w:cs="Calibri"/>
          <w:sz w:val="24"/>
          <w:szCs w:val="24"/>
        </w:rPr>
      </w:pPr>
      <w:r>
        <w:rPr>
          <w:rFonts w:ascii="Garamond" w:hAnsi="Garamond" w:cs="Calibri"/>
          <w:sz w:val="24"/>
          <w:szCs w:val="24"/>
        </w:rPr>
        <w:t>Conserver toutes les pièces du dossier jusqu’à la date prévue dans l’acte juridique attributif d’aide, et archiver celui-ci.</w:t>
      </w:r>
    </w:p>
    <w:p w:rsidR="008F32B2" w:rsidRDefault="008F32B2" w:rsidP="008F32B2">
      <w:pPr>
        <w:spacing w:after="0"/>
        <w:jc w:val="both"/>
        <w:rPr>
          <w:rFonts w:ascii="Garamond" w:hAnsi="Garamond" w:cs="Calibri"/>
          <w:sz w:val="24"/>
          <w:szCs w:val="24"/>
        </w:rPr>
      </w:pPr>
    </w:p>
    <w:p w:rsidR="008F32B2" w:rsidRDefault="008F32B2" w:rsidP="008F32B2">
      <w:pPr>
        <w:rPr>
          <w:rFonts w:ascii="Garamond" w:hAnsi="Garamond"/>
          <w:sz w:val="24"/>
          <w:szCs w:val="24"/>
        </w:rPr>
      </w:pPr>
    </w:p>
    <w:p w:rsidR="008F32B2" w:rsidRDefault="008F32B2" w:rsidP="008F32B2">
      <w:pPr>
        <w:rPr>
          <w:rFonts w:ascii="Garamond" w:hAnsi="Garamond"/>
          <w:sz w:val="24"/>
          <w:szCs w:val="24"/>
        </w:rPr>
      </w:pPr>
      <w:r>
        <w:rPr>
          <w:rFonts w:ascii="Garamond" w:hAnsi="Garamond"/>
          <w:sz w:val="24"/>
          <w:szCs w:val="24"/>
        </w:rPr>
        <w:t>Le non-respect de ces obligations est susceptible de générer un reversement partiel ou total de l’aide européenne.</w:t>
      </w:r>
    </w:p>
    <w:p w:rsidR="008F32B2" w:rsidRDefault="008F32B2" w:rsidP="008F32B2">
      <w:pPr>
        <w:rPr>
          <w:rFonts w:ascii="Garamond" w:hAnsi="Garamond"/>
          <w:sz w:val="24"/>
          <w:szCs w:val="24"/>
        </w:rPr>
      </w:pPr>
    </w:p>
    <w:p w:rsidR="008F32B2" w:rsidRDefault="008F32B2" w:rsidP="008F32B2">
      <w:pPr>
        <w:spacing w:after="0" w:line="240" w:lineRule="auto"/>
        <w:rPr>
          <w:rFonts w:ascii="Garamond" w:eastAsia="Times New Roman" w:hAnsi="Garamond" w:cs="Arial"/>
          <w:sz w:val="24"/>
          <w:szCs w:val="24"/>
        </w:rPr>
      </w:pPr>
    </w:p>
    <w:p w:rsidR="008F32B2" w:rsidRDefault="008F32B2" w:rsidP="008F32B2">
      <w:pPr>
        <w:spacing w:after="0" w:line="240" w:lineRule="auto"/>
        <w:rPr>
          <w:rFonts w:ascii="Garamond" w:eastAsia="Times New Roman" w:hAnsi="Garamond" w:cs="Arial"/>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51"/>
        <w:gridCol w:w="7335"/>
      </w:tblGrid>
      <w:tr w:rsidR="008F32B2" w:rsidTr="008F32B2">
        <w:tc>
          <w:tcPr>
            <w:tcW w:w="1951" w:type="dxa"/>
            <w:tcBorders>
              <w:top w:val="single" w:sz="4" w:space="0" w:color="auto"/>
              <w:left w:val="single" w:sz="4" w:space="0" w:color="auto"/>
              <w:bottom w:val="single" w:sz="4" w:space="0" w:color="auto"/>
              <w:right w:val="single" w:sz="4" w:space="0" w:color="auto"/>
            </w:tcBorders>
            <w:hideMark/>
          </w:tcPr>
          <w:p w:rsidR="008F32B2" w:rsidRDefault="008F32B2">
            <w:pPr>
              <w:spacing w:before="240" w:after="240" w:line="240" w:lineRule="atLeast"/>
              <w:rPr>
                <w:rFonts w:ascii="Garamond" w:eastAsia="Times New Roman" w:hAnsi="Garamond" w:cs="Times New Roman"/>
                <w:spacing w:val="-3"/>
                <w:sz w:val="24"/>
                <w:szCs w:val="24"/>
              </w:rPr>
            </w:pPr>
            <w:r>
              <w:rPr>
                <w:rFonts w:ascii="Garamond" w:eastAsia="Times New Roman" w:hAnsi="Garamond" w:cs="Times New Roman"/>
                <w:sz w:val="24"/>
                <w:szCs w:val="24"/>
              </w:rPr>
              <w:t>Nom :</w:t>
            </w:r>
          </w:p>
        </w:tc>
        <w:tc>
          <w:tcPr>
            <w:tcW w:w="7335" w:type="dxa"/>
            <w:tcBorders>
              <w:top w:val="single" w:sz="4" w:space="0" w:color="auto"/>
              <w:left w:val="single" w:sz="4" w:space="0" w:color="auto"/>
              <w:bottom w:val="single" w:sz="4" w:space="0" w:color="auto"/>
              <w:right w:val="single" w:sz="4" w:space="0" w:color="auto"/>
            </w:tcBorders>
          </w:tcPr>
          <w:p w:rsidR="008F32B2" w:rsidRDefault="008F32B2">
            <w:pPr>
              <w:spacing w:before="240" w:after="240" w:line="240" w:lineRule="auto"/>
              <w:jc w:val="both"/>
              <w:rPr>
                <w:rFonts w:ascii="Garamond" w:eastAsia="Times New Roman" w:hAnsi="Garamond" w:cs="Times New Roman"/>
                <w:spacing w:val="-3"/>
                <w:sz w:val="24"/>
                <w:szCs w:val="24"/>
              </w:rPr>
            </w:pPr>
          </w:p>
        </w:tc>
      </w:tr>
      <w:tr w:rsidR="008F32B2" w:rsidTr="008F32B2">
        <w:tc>
          <w:tcPr>
            <w:tcW w:w="1951" w:type="dxa"/>
            <w:tcBorders>
              <w:top w:val="single" w:sz="4" w:space="0" w:color="auto"/>
              <w:left w:val="single" w:sz="4" w:space="0" w:color="auto"/>
              <w:bottom w:val="single" w:sz="4" w:space="0" w:color="auto"/>
              <w:right w:val="single" w:sz="4" w:space="0" w:color="auto"/>
            </w:tcBorders>
            <w:hideMark/>
          </w:tcPr>
          <w:p w:rsidR="008F32B2" w:rsidRDefault="008F32B2">
            <w:pPr>
              <w:spacing w:before="240" w:after="240" w:line="240" w:lineRule="atLeast"/>
              <w:rPr>
                <w:rFonts w:ascii="Garamond" w:eastAsia="Times New Roman" w:hAnsi="Garamond" w:cs="Times New Roman"/>
                <w:sz w:val="24"/>
                <w:szCs w:val="24"/>
              </w:rPr>
            </w:pPr>
            <w:r>
              <w:rPr>
                <w:rFonts w:ascii="Garamond" w:eastAsia="Times New Roman" w:hAnsi="Garamond" w:cs="Times New Roman"/>
                <w:sz w:val="24"/>
                <w:szCs w:val="24"/>
              </w:rPr>
              <w:t>Organisation :</w:t>
            </w:r>
          </w:p>
        </w:tc>
        <w:tc>
          <w:tcPr>
            <w:tcW w:w="7335" w:type="dxa"/>
            <w:tcBorders>
              <w:top w:val="single" w:sz="4" w:space="0" w:color="auto"/>
              <w:left w:val="single" w:sz="4" w:space="0" w:color="auto"/>
              <w:bottom w:val="single" w:sz="4" w:space="0" w:color="auto"/>
              <w:right w:val="single" w:sz="4" w:space="0" w:color="auto"/>
            </w:tcBorders>
          </w:tcPr>
          <w:p w:rsidR="008F32B2" w:rsidRDefault="008F32B2">
            <w:pPr>
              <w:spacing w:before="240" w:after="240" w:line="240" w:lineRule="auto"/>
              <w:jc w:val="both"/>
              <w:rPr>
                <w:rFonts w:ascii="Garamond" w:eastAsia="Times New Roman" w:hAnsi="Garamond" w:cs="Times New Roman"/>
                <w:spacing w:val="-3"/>
                <w:sz w:val="24"/>
                <w:szCs w:val="24"/>
              </w:rPr>
            </w:pPr>
          </w:p>
        </w:tc>
      </w:tr>
      <w:tr w:rsidR="008F32B2" w:rsidTr="008F32B2">
        <w:tc>
          <w:tcPr>
            <w:tcW w:w="1951" w:type="dxa"/>
            <w:tcBorders>
              <w:top w:val="single" w:sz="4" w:space="0" w:color="auto"/>
              <w:left w:val="single" w:sz="4" w:space="0" w:color="auto"/>
              <w:bottom w:val="single" w:sz="4" w:space="0" w:color="auto"/>
              <w:right w:val="single" w:sz="4" w:space="0" w:color="auto"/>
            </w:tcBorders>
            <w:hideMark/>
          </w:tcPr>
          <w:p w:rsidR="008F32B2" w:rsidRDefault="008F32B2">
            <w:pPr>
              <w:spacing w:before="240" w:after="240" w:line="240" w:lineRule="auto"/>
              <w:jc w:val="both"/>
              <w:rPr>
                <w:rFonts w:ascii="Garamond" w:eastAsia="Times New Roman" w:hAnsi="Garamond" w:cs="Times New Roman"/>
                <w:spacing w:val="-3"/>
                <w:sz w:val="24"/>
                <w:szCs w:val="24"/>
              </w:rPr>
            </w:pPr>
            <w:r>
              <w:rPr>
                <w:rFonts w:ascii="Garamond" w:eastAsia="Times New Roman" w:hAnsi="Garamond" w:cs="Times New Roman"/>
                <w:sz w:val="24"/>
                <w:szCs w:val="24"/>
              </w:rPr>
              <w:t>Fonction :</w:t>
            </w:r>
          </w:p>
        </w:tc>
        <w:tc>
          <w:tcPr>
            <w:tcW w:w="7335" w:type="dxa"/>
            <w:tcBorders>
              <w:top w:val="single" w:sz="4" w:space="0" w:color="auto"/>
              <w:left w:val="single" w:sz="4" w:space="0" w:color="auto"/>
              <w:bottom w:val="single" w:sz="4" w:space="0" w:color="auto"/>
              <w:right w:val="single" w:sz="4" w:space="0" w:color="auto"/>
            </w:tcBorders>
          </w:tcPr>
          <w:p w:rsidR="008F32B2" w:rsidRDefault="008F32B2">
            <w:pPr>
              <w:spacing w:before="240" w:after="240" w:line="240" w:lineRule="auto"/>
              <w:jc w:val="both"/>
              <w:rPr>
                <w:rFonts w:ascii="Garamond" w:eastAsia="Times New Roman" w:hAnsi="Garamond" w:cs="Times New Roman"/>
                <w:spacing w:val="-3"/>
                <w:sz w:val="24"/>
                <w:szCs w:val="24"/>
              </w:rPr>
            </w:pPr>
          </w:p>
        </w:tc>
      </w:tr>
      <w:tr w:rsidR="008F32B2" w:rsidTr="008F32B2">
        <w:tc>
          <w:tcPr>
            <w:tcW w:w="1951" w:type="dxa"/>
            <w:tcBorders>
              <w:top w:val="single" w:sz="4" w:space="0" w:color="auto"/>
              <w:left w:val="single" w:sz="4" w:space="0" w:color="auto"/>
              <w:bottom w:val="single" w:sz="4" w:space="0" w:color="auto"/>
              <w:right w:val="single" w:sz="4" w:space="0" w:color="auto"/>
            </w:tcBorders>
            <w:hideMark/>
          </w:tcPr>
          <w:p w:rsidR="008F32B2" w:rsidRDefault="008F32B2">
            <w:pPr>
              <w:spacing w:before="240" w:after="240" w:line="240" w:lineRule="auto"/>
              <w:jc w:val="both"/>
              <w:rPr>
                <w:rFonts w:ascii="Garamond" w:eastAsia="Times New Roman" w:hAnsi="Garamond" w:cs="Times New Roman"/>
                <w:spacing w:val="-3"/>
                <w:sz w:val="24"/>
                <w:szCs w:val="24"/>
              </w:rPr>
            </w:pPr>
            <w:r>
              <w:rPr>
                <w:rFonts w:ascii="Garamond" w:eastAsia="Times New Roman" w:hAnsi="Garamond" w:cs="Times New Roman"/>
                <w:sz w:val="24"/>
                <w:szCs w:val="24"/>
              </w:rPr>
              <w:t>Signature :</w:t>
            </w:r>
          </w:p>
        </w:tc>
        <w:tc>
          <w:tcPr>
            <w:tcW w:w="7335" w:type="dxa"/>
            <w:tcBorders>
              <w:top w:val="single" w:sz="4" w:space="0" w:color="auto"/>
              <w:left w:val="single" w:sz="4" w:space="0" w:color="auto"/>
              <w:bottom w:val="single" w:sz="4" w:space="0" w:color="auto"/>
              <w:right w:val="single" w:sz="4" w:space="0" w:color="auto"/>
            </w:tcBorders>
          </w:tcPr>
          <w:p w:rsidR="008F32B2" w:rsidRDefault="008F32B2">
            <w:pPr>
              <w:spacing w:before="240" w:after="240" w:line="240" w:lineRule="auto"/>
              <w:jc w:val="both"/>
              <w:rPr>
                <w:rFonts w:ascii="Garamond" w:eastAsia="Times New Roman" w:hAnsi="Garamond" w:cs="Times New Roman"/>
                <w:spacing w:val="-3"/>
                <w:sz w:val="24"/>
                <w:szCs w:val="24"/>
              </w:rPr>
            </w:pPr>
          </w:p>
        </w:tc>
      </w:tr>
      <w:tr w:rsidR="008F32B2" w:rsidTr="008F32B2">
        <w:tc>
          <w:tcPr>
            <w:tcW w:w="1951" w:type="dxa"/>
            <w:tcBorders>
              <w:top w:val="single" w:sz="4" w:space="0" w:color="auto"/>
              <w:left w:val="single" w:sz="4" w:space="0" w:color="auto"/>
              <w:bottom w:val="single" w:sz="4" w:space="0" w:color="auto"/>
              <w:right w:val="single" w:sz="4" w:space="0" w:color="auto"/>
            </w:tcBorders>
            <w:hideMark/>
          </w:tcPr>
          <w:p w:rsidR="008F32B2" w:rsidRDefault="008F32B2">
            <w:pPr>
              <w:spacing w:before="240" w:after="240" w:line="240" w:lineRule="auto"/>
              <w:jc w:val="both"/>
              <w:rPr>
                <w:rFonts w:ascii="Garamond" w:eastAsia="Times New Roman" w:hAnsi="Garamond" w:cs="Times New Roman"/>
                <w:spacing w:val="-3"/>
                <w:sz w:val="24"/>
                <w:szCs w:val="24"/>
              </w:rPr>
            </w:pPr>
            <w:r>
              <w:rPr>
                <w:rFonts w:ascii="Garamond" w:eastAsia="Times New Roman" w:hAnsi="Garamond" w:cs="Times New Roman"/>
                <w:sz w:val="24"/>
                <w:szCs w:val="24"/>
              </w:rPr>
              <w:t>Date et lieu :</w:t>
            </w:r>
          </w:p>
        </w:tc>
        <w:tc>
          <w:tcPr>
            <w:tcW w:w="7335" w:type="dxa"/>
            <w:tcBorders>
              <w:top w:val="single" w:sz="4" w:space="0" w:color="auto"/>
              <w:left w:val="single" w:sz="4" w:space="0" w:color="auto"/>
              <w:bottom w:val="single" w:sz="4" w:space="0" w:color="auto"/>
              <w:right w:val="single" w:sz="4" w:space="0" w:color="auto"/>
            </w:tcBorders>
          </w:tcPr>
          <w:p w:rsidR="008F32B2" w:rsidRDefault="008F32B2">
            <w:pPr>
              <w:spacing w:before="240" w:after="240" w:line="240" w:lineRule="auto"/>
              <w:jc w:val="both"/>
              <w:rPr>
                <w:rFonts w:ascii="Garamond" w:eastAsia="Times New Roman" w:hAnsi="Garamond" w:cs="Times New Roman"/>
                <w:spacing w:val="-3"/>
                <w:sz w:val="24"/>
                <w:szCs w:val="24"/>
              </w:rPr>
            </w:pPr>
          </w:p>
        </w:tc>
      </w:tr>
    </w:tbl>
    <w:p w:rsidR="008F32B2" w:rsidRDefault="008F32B2" w:rsidP="008F32B2">
      <w:pPr>
        <w:rPr>
          <w:rFonts w:ascii="Garamond" w:eastAsia="Times New Roman" w:hAnsi="Garamond" w:cs="Times New Roman"/>
          <w:spacing w:val="-2"/>
          <w:sz w:val="24"/>
          <w:szCs w:val="28"/>
        </w:rPr>
      </w:pPr>
    </w:p>
    <w:p w:rsidR="008F32B2" w:rsidRDefault="008F32B2" w:rsidP="008F32B2">
      <w:pPr>
        <w:rPr>
          <w:rFonts w:ascii="Garamond" w:hAnsi="Garamond" w:cs="Arial"/>
          <w:sz w:val="24"/>
          <w:szCs w:val="24"/>
          <w:u w:val="single"/>
        </w:rPr>
      </w:pPr>
    </w:p>
    <w:p w:rsidR="00D6001B" w:rsidRDefault="00D6001B">
      <w:bookmarkStart w:id="0" w:name="_GoBack"/>
      <w:bookmarkEnd w:id="0"/>
    </w:p>
    <w:sectPr w:rsidR="00D6001B">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F32B2" w:rsidRDefault="008F32B2" w:rsidP="008F32B2">
      <w:pPr>
        <w:spacing w:after="0" w:line="240" w:lineRule="auto"/>
      </w:pPr>
      <w:r>
        <w:separator/>
      </w:r>
    </w:p>
  </w:endnote>
  <w:endnote w:type="continuationSeparator" w:id="0">
    <w:p w:rsidR="008F32B2" w:rsidRDefault="008F32B2" w:rsidP="008F32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F32B2" w:rsidRDefault="008F32B2" w:rsidP="008F32B2">
      <w:pPr>
        <w:spacing w:after="0" w:line="240" w:lineRule="auto"/>
      </w:pPr>
      <w:r>
        <w:separator/>
      </w:r>
    </w:p>
  </w:footnote>
  <w:footnote w:type="continuationSeparator" w:id="0">
    <w:p w:rsidR="008F32B2" w:rsidRDefault="008F32B2" w:rsidP="008F32B2">
      <w:pPr>
        <w:spacing w:after="0" w:line="240" w:lineRule="auto"/>
      </w:pPr>
      <w:r>
        <w:continuationSeparator/>
      </w:r>
    </w:p>
  </w:footnote>
  <w:footnote w:id="1">
    <w:p w:rsidR="008F32B2" w:rsidRDefault="008F32B2" w:rsidP="008F32B2">
      <w:pPr>
        <w:pStyle w:val="Notedebasdepage"/>
        <w:jc w:val="both"/>
        <w:rPr>
          <w:rFonts w:ascii="Garamond" w:hAnsi="Garamond"/>
          <w:lang w:val="fr-FR"/>
        </w:rPr>
      </w:pPr>
      <w:r>
        <w:rPr>
          <w:rStyle w:val="Appelnotedebasdep"/>
          <w:rFonts w:ascii="Garamond" w:hAnsi="Garamond"/>
        </w:rPr>
        <w:footnoteRef/>
      </w:r>
      <w:r>
        <w:rPr>
          <w:rFonts w:ascii="Garamond" w:hAnsi="Garamond"/>
          <w:lang w:val="fr-FR"/>
        </w:rPr>
        <w:t xml:space="preserve"> A savoir : Antigua et </w:t>
      </w:r>
      <w:proofErr w:type="gramStart"/>
      <w:r>
        <w:rPr>
          <w:rFonts w:ascii="Garamond" w:hAnsi="Garamond"/>
          <w:lang w:val="fr-FR"/>
        </w:rPr>
        <w:t>Barbuda;</w:t>
      </w:r>
      <w:proofErr w:type="gramEnd"/>
      <w:r>
        <w:rPr>
          <w:rFonts w:ascii="Garamond" w:hAnsi="Garamond"/>
          <w:lang w:val="fr-FR"/>
        </w:rPr>
        <w:t xml:space="preserve"> Les Bahamas; Barbade; Belize; Dominique; République Dominicaine; Grenade, Guyana, Haïti, Jamaïque, Sainte-Lucie, Saint-Kitts et Nevis, Saint-Vincent et les Grenadines; Suriname;  Trinidad et Tobago. </w:t>
      </w:r>
      <w:r>
        <w:rPr>
          <w:rFonts w:ascii="Garamond" w:hAnsi="Garamond"/>
          <w:sz w:val="18"/>
          <w:szCs w:val="18"/>
          <w:lang w:val="fr-FR"/>
        </w:rPr>
        <w:t>Cuba fait partie du CARIFORUM mais n'est pas signataire de l'accord de Cotonou, donc pas éligible.</w:t>
      </w:r>
    </w:p>
  </w:footnote>
  <w:footnote w:id="2">
    <w:p w:rsidR="008F32B2" w:rsidRDefault="008F32B2" w:rsidP="008F32B2">
      <w:pPr>
        <w:pStyle w:val="Notedebasdepage"/>
        <w:ind w:left="426" w:hanging="426"/>
        <w:rPr>
          <w:rFonts w:ascii="Garamond" w:hAnsi="Garamond"/>
          <w:lang w:val="fr-FR"/>
        </w:rPr>
      </w:pPr>
      <w:r>
        <w:rPr>
          <w:rStyle w:val="Appelnotedebasdep"/>
          <w:rFonts w:ascii="Garamond" w:hAnsi="Garamond"/>
          <w:lang w:val="fr-FR"/>
        </w:rPr>
        <w:footnoteRef/>
      </w:r>
      <w:r>
        <w:rPr>
          <w:rFonts w:ascii="Garamond" w:hAnsi="Garamond"/>
          <w:lang w:val="fr-FR"/>
        </w:rPr>
        <w:t xml:space="preserve"> Fournir statuts, attestation d’enregistrement.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F32B2" w:rsidRDefault="008F32B2">
    <w:pPr>
      <w:pStyle w:val="En-tte"/>
    </w:pPr>
    <w:r>
      <w:rPr>
        <w:noProof/>
      </w:rPr>
      <w:drawing>
        <wp:anchor distT="0" distB="0" distL="114300" distR="114300" simplePos="0" relativeHeight="251658240" behindDoc="0" locked="0" layoutInCell="1" allowOverlap="1" wp14:anchorId="7E2E8119">
          <wp:simplePos x="0" y="0"/>
          <wp:positionH relativeFrom="column">
            <wp:posOffset>4529455</wp:posOffset>
          </wp:positionH>
          <wp:positionV relativeFrom="paragraph">
            <wp:posOffset>-211455</wp:posOffset>
          </wp:positionV>
          <wp:extent cx="1228695" cy="512445"/>
          <wp:effectExtent l="0" t="0" r="0" b="1905"/>
          <wp:wrapThrough wrapText="bothSides">
            <wp:wrapPolygon edited="0">
              <wp:start x="0" y="0"/>
              <wp:lineTo x="0" y="20877"/>
              <wp:lineTo x="21109" y="20877"/>
              <wp:lineTo x="21109" y="0"/>
              <wp:lineTo x="0" y="0"/>
            </wp:wrapPolygon>
          </wp:wrapThrough>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nterreg_CARAIBES_FR.jpg"/>
                  <pic:cNvPicPr/>
                </pic:nvPicPr>
                <pic:blipFill>
                  <a:blip r:embed="rId1">
                    <a:extLst>
                      <a:ext uri="{28A0092B-C50C-407E-A947-70E740481C1C}">
                        <a14:useLocalDpi xmlns:a14="http://schemas.microsoft.com/office/drawing/2010/main" val="0"/>
                      </a:ext>
                    </a:extLst>
                  </a:blip>
                  <a:stretch>
                    <a:fillRect/>
                  </a:stretch>
                </pic:blipFill>
                <pic:spPr>
                  <a:xfrm>
                    <a:off x="0" y="0"/>
                    <a:ext cx="1228695" cy="512445"/>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4A05084"/>
    <w:multiLevelType w:val="hybridMultilevel"/>
    <w:tmpl w:val="27EE1F34"/>
    <w:lvl w:ilvl="0" w:tplc="5314BC56">
      <w:start w:val="1"/>
      <w:numFmt w:val="bullet"/>
      <w:lvlText w:val="-"/>
      <w:lvlJc w:val="left"/>
      <w:pPr>
        <w:tabs>
          <w:tab w:val="num" w:pos="720"/>
        </w:tabs>
        <w:ind w:left="720" w:hanging="360"/>
      </w:pPr>
      <w:rPr>
        <w:rFonts w:ascii="Times New Roman" w:hAnsi="Times New Roman" w:cs="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2AA6547A"/>
    <w:multiLevelType w:val="singleLevel"/>
    <w:tmpl w:val="04090019"/>
    <w:lvl w:ilvl="0">
      <w:start w:val="1"/>
      <w:numFmt w:val="lowerLetter"/>
      <w:lvlText w:val="(%1)"/>
      <w:lvlJc w:val="left"/>
      <w:pPr>
        <w:tabs>
          <w:tab w:val="num" w:pos="360"/>
        </w:tabs>
        <w:ind w:left="360" w:hanging="360"/>
      </w:pPr>
    </w:lvl>
  </w:abstractNum>
  <w:abstractNum w:abstractNumId="2" w15:restartNumberingAfterBreak="0">
    <w:nsid w:val="34FF530A"/>
    <w:multiLevelType w:val="hybridMultilevel"/>
    <w:tmpl w:val="C9CE9ADC"/>
    <w:lvl w:ilvl="0" w:tplc="FFFFFFFF">
      <w:start w:val="1"/>
      <w:numFmt w:val="decimal"/>
      <w:lvlText w:val="%1-"/>
      <w:lvlJc w:val="left"/>
      <w:pPr>
        <w:ind w:left="1440" w:hanging="360"/>
      </w:pPr>
    </w:lvl>
    <w:lvl w:ilvl="1" w:tplc="040C0003">
      <w:start w:val="1"/>
      <w:numFmt w:val="lowerLetter"/>
      <w:lvlText w:val="%2."/>
      <w:lvlJc w:val="left"/>
      <w:pPr>
        <w:ind w:left="2378" w:hanging="360"/>
      </w:pPr>
    </w:lvl>
    <w:lvl w:ilvl="2" w:tplc="040C0005">
      <w:start w:val="1"/>
      <w:numFmt w:val="lowerRoman"/>
      <w:lvlText w:val="%3."/>
      <w:lvlJc w:val="right"/>
      <w:pPr>
        <w:ind w:left="3098" w:hanging="180"/>
      </w:pPr>
    </w:lvl>
    <w:lvl w:ilvl="3" w:tplc="040C0001">
      <w:start w:val="1"/>
      <w:numFmt w:val="decimal"/>
      <w:lvlText w:val="%4."/>
      <w:lvlJc w:val="left"/>
      <w:pPr>
        <w:ind w:left="3818" w:hanging="360"/>
      </w:pPr>
    </w:lvl>
    <w:lvl w:ilvl="4" w:tplc="040C0003">
      <w:start w:val="1"/>
      <w:numFmt w:val="lowerLetter"/>
      <w:lvlText w:val="%5."/>
      <w:lvlJc w:val="left"/>
      <w:pPr>
        <w:ind w:left="4538" w:hanging="360"/>
      </w:pPr>
    </w:lvl>
    <w:lvl w:ilvl="5" w:tplc="040C0005">
      <w:start w:val="1"/>
      <w:numFmt w:val="lowerRoman"/>
      <w:lvlText w:val="%6."/>
      <w:lvlJc w:val="right"/>
      <w:pPr>
        <w:ind w:left="5258" w:hanging="180"/>
      </w:pPr>
    </w:lvl>
    <w:lvl w:ilvl="6" w:tplc="040C0001">
      <w:start w:val="1"/>
      <w:numFmt w:val="decimal"/>
      <w:lvlText w:val="%7."/>
      <w:lvlJc w:val="left"/>
      <w:pPr>
        <w:ind w:left="5978" w:hanging="360"/>
      </w:pPr>
    </w:lvl>
    <w:lvl w:ilvl="7" w:tplc="040C0003">
      <w:start w:val="1"/>
      <w:numFmt w:val="lowerLetter"/>
      <w:lvlText w:val="%8."/>
      <w:lvlJc w:val="left"/>
      <w:pPr>
        <w:ind w:left="6698" w:hanging="360"/>
      </w:pPr>
    </w:lvl>
    <w:lvl w:ilvl="8" w:tplc="040C0005">
      <w:start w:val="1"/>
      <w:numFmt w:val="lowerRoman"/>
      <w:lvlText w:val="%9."/>
      <w:lvlJc w:val="right"/>
      <w:pPr>
        <w:ind w:left="7418" w:hanging="180"/>
      </w:pPr>
    </w:lvl>
  </w:abstractNum>
  <w:abstractNum w:abstractNumId="3" w15:restartNumberingAfterBreak="0">
    <w:nsid w:val="37CF5224"/>
    <w:multiLevelType w:val="singleLevel"/>
    <w:tmpl w:val="04090019"/>
    <w:lvl w:ilvl="0">
      <w:start w:val="1"/>
      <w:numFmt w:val="lowerLetter"/>
      <w:lvlText w:val="(%1)"/>
      <w:lvlJc w:val="left"/>
      <w:pPr>
        <w:tabs>
          <w:tab w:val="num" w:pos="360"/>
        </w:tabs>
        <w:ind w:left="360" w:hanging="360"/>
      </w:pPr>
    </w:lvl>
  </w:abstractNum>
  <w:abstractNum w:abstractNumId="4" w15:restartNumberingAfterBreak="0">
    <w:nsid w:val="4691617E"/>
    <w:multiLevelType w:val="hybridMultilevel"/>
    <w:tmpl w:val="4D4A6092"/>
    <w:lvl w:ilvl="0" w:tplc="310A993C">
      <w:start w:val="1"/>
      <w:numFmt w:val="decimal"/>
      <w:lvlText w:val="(%1)"/>
      <w:lvlJc w:val="left"/>
      <w:pPr>
        <w:ind w:left="720" w:hanging="360"/>
      </w:pPr>
      <w:rPr>
        <w:rFonts w:eastAsiaTheme="minorHAnsi" w:cstheme="minorBidi"/>
        <w:u w:val="single"/>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5" w15:restartNumberingAfterBreak="0">
    <w:nsid w:val="4E392B51"/>
    <w:multiLevelType w:val="hybridMultilevel"/>
    <w:tmpl w:val="4C6C345A"/>
    <w:lvl w:ilvl="0" w:tplc="9D04255A">
      <w:start w:val="10"/>
      <w:numFmt w:val="bullet"/>
      <w:lvlText w:val="-"/>
      <w:lvlJc w:val="left"/>
      <w:pPr>
        <w:ind w:left="420" w:hanging="360"/>
      </w:pPr>
      <w:rPr>
        <w:rFonts w:ascii="Garamond" w:eastAsia="Times New Roman" w:hAnsi="Garamond" w:cs="Times New Roman" w:hint="default"/>
      </w:rPr>
    </w:lvl>
    <w:lvl w:ilvl="1" w:tplc="040C0003">
      <w:start w:val="1"/>
      <w:numFmt w:val="bullet"/>
      <w:lvlText w:val="o"/>
      <w:lvlJc w:val="left"/>
      <w:pPr>
        <w:ind w:left="1140" w:hanging="360"/>
      </w:pPr>
      <w:rPr>
        <w:rFonts w:ascii="Courier New" w:hAnsi="Courier New" w:cs="Courier New" w:hint="default"/>
      </w:rPr>
    </w:lvl>
    <w:lvl w:ilvl="2" w:tplc="040C0005">
      <w:start w:val="1"/>
      <w:numFmt w:val="bullet"/>
      <w:lvlText w:val=""/>
      <w:lvlJc w:val="left"/>
      <w:pPr>
        <w:ind w:left="1860" w:hanging="360"/>
      </w:pPr>
      <w:rPr>
        <w:rFonts w:ascii="Wingdings" w:hAnsi="Wingdings" w:hint="default"/>
      </w:rPr>
    </w:lvl>
    <w:lvl w:ilvl="3" w:tplc="040C0001">
      <w:start w:val="1"/>
      <w:numFmt w:val="bullet"/>
      <w:lvlText w:val=""/>
      <w:lvlJc w:val="left"/>
      <w:pPr>
        <w:ind w:left="2580" w:hanging="360"/>
      </w:pPr>
      <w:rPr>
        <w:rFonts w:ascii="Symbol" w:hAnsi="Symbol" w:hint="default"/>
      </w:rPr>
    </w:lvl>
    <w:lvl w:ilvl="4" w:tplc="040C0003">
      <w:start w:val="1"/>
      <w:numFmt w:val="bullet"/>
      <w:lvlText w:val="o"/>
      <w:lvlJc w:val="left"/>
      <w:pPr>
        <w:ind w:left="3300" w:hanging="360"/>
      </w:pPr>
      <w:rPr>
        <w:rFonts w:ascii="Courier New" w:hAnsi="Courier New" w:cs="Courier New" w:hint="default"/>
      </w:rPr>
    </w:lvl>
    <w:lvl w:ilvl="5" w:tplc="040C0005">
      <w:start w:val="1"/>
      <w:numFmt w:val="bullet"/>
      <w:lvlText w:val=""/>
      <w:lvlJc w:val="left"/>
      <w:pPr>
        <w:ind w:left="4020" w:hanging="360"/>
      </w:pPr>
      <w:rPr>
        <w:rFonts w:ascii="Wingdings" w:hAnsi="Wingdings" w:hint="default"/>
      </w:rPr>
    </w:lvl>
    <w:lvl w:ilvl="6" w:tplc="040C0001">
      <w:start w:val="1"/>
      <w:numFmt w:val="bullet"/>
      <w:lvlText w:val=""/>
      <w:lvlJc w:val="left"/>
      <w:pPr>
        <w:ind w:left="4740" w:hanging="360"/>
      </w:pPr>
      <w:rPr>
        <w:rFonts w:ascii="Symbol" w:hAnsi="Symbol" w:hint="default"/>
      </w:rPr>
    </w:lvl>
    <w:lvl w:ilvl="7" w:tplc="040C0003">
      <w:start w:val="1"/>
      <w:numFmt w:val="bullet"/>
      <w:lvlText w:val="o"/>
      <w:lvlJc w:val="left"/>
      <w:pPr>
        <w:ind w:left="5460" w:hanging="360"/>
      </w:pPr>
      <w:rPr>
        <w:rFonts w:ascii="Courier New" w:hAnsi="Courier New" w:cs="Courier New" w:hint="default"/>
      </w:rPr>
    </w:lvl>
    <w:lvl w:ilvl="8" w:tplc="040C0005">
      <w:start w:val="1"/>
      <w:numFmt w:val="bullet"/>
      <w:lvlText w:val=""/>
      <w:lvlJc w:val="left"/>
      <w:pPr>
        <w:ind w:left="6180" w:hanging="360"/>
      </w:pPr>
      <w:rPr>
        <w:rFonts w:ascii="Wingdings" w:hAnsi="Wingdings" w:hint="default"/>
      </w:rPr>
    </w:lvl>
  </w:abstractNum>
  <w:abstractNum w:abstractNumId="6" w15:restartNumberingAfterBreak="0">
    <w:nsid w:val="585748AC"/>
    <w:multiLevelType w:val="hybridMultilevel"/>
    <w:tmpl w:val="67EE71B6"/>
    <w:lvl w:ilvl="0" w:tplc="4D8A159C">
      <w:start w:val="1"/>
      <w:numFmt w:val="decimal"/>
      <w:lvlText w:val="%1."/>
      <w:lvlJc w:val="left"/>
      <w:pPr>
        <w:ind w:left="1065" w:hanging="705"/>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7" w15:restartNumberingAfterBreak="0">
    <w:nsid w:val="6A994E77"/>
    <w:multiLevelType w:val="hybridMultilevel"/>
    <w:tmpl w:val="6BFAE3B2"/>
    <w:lvl w:ilvl="0" w:tplc="5EE6266C">
      <w:start w:val="1"/>
      <w:numFmt w:val="lowerLetter"/>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num w:numId="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startOverride w:val="1"/>
    </w:lvlOverride>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lvlOverride w:ilvl="0"/>
    <w:lvlOverride w:ilvl="1"/>
    <w:lvlOverride w:ilvl="2"/>
    <w:lvlOverride w:ilvl="3"/>
    <w:lvlOverride w:ilvl="4"/>
    <w:lvlOverride w:ilvl="5"/>
    <w:lvlOverride w:ilvl="6"/>
    <w:lvlOverride w:ilvl="7"/>
    <w:lvlOverride w:ilvl="8"/>
  </w:num>
  <w:num w:numId="5">
    <w:abstractNumId w:val="1"/>
    <w:lvlOverride w:ilvl="0">
      <w:startOverride w:val="1"/>
    </w:lvlOverride>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lvlOverride w:ilvl="0"/>
    <w:lvlOverride w:ilvl="1"/>
    <w:lvlOverride w:ilvl="2"/>
    <w:lvlOverride w:ilvl="3"/>
    <w:lvlOverride w:ilvl="4"/>
    <w:lvlOverride w:ilvl="5"/>
    <w:lvlOverride w:ilvl="6"/>
    <w:lvlOverride w:ilvl="7"/>
    <w:lvlOverride w:ilvl="8"/>
  </w:num>
  <w:num w:numId="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32B2"/>
    <w:rsid w:val="00380F96"/>
    <w:rsid w:val="008F32B2"/>
    <w:rsid w:val="00CE0E71"/>
    <w:rsid w:val="00D6001B"/>
    <w:rsid w:val="00FD652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14:docId w14:val="0FF9643F"/>
  <w15:chartTrackingRefBased/>
  <w15:docId w15:val="{118053D6-CA0B-436D-95E8-736972A68F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F32B2"/>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8F32B2"/>
    <w:pPr>
      <w:tabs>
        <w:tab w:val="center" w:pos="4536"/>
        <w:tab w:val="right" w:pos="9072"/>
      </w:tabs>
      <w:spacing w:after="0" w:line="240" w:lineRule="auto"/>
    </w:pPr>
  </w:style>
  <w:style w:type="character" w:customStyle="1" w:styleId="En-tteCar">
    <w:name w:val="En-tête Car"/>
    <w:basedOn w:val="Policepardfaut"/>
    <w:link w:val="En-tte"/>
    <w:uiPriority w:val="99"/>
    <w:rsid w:val="008F32B2"/>
  </w:style>
  <w:style w:type="paragraph" w:styleId="Pieddepage">
    <w:name w:val="footer"/>
    <w:basedOn w:val="Normal"/>
    <w:link w:val="PieddepageCar"/>
    <w:uiPriority w:val="99"/>
    <w:unhideWhenUsed/>
    <w:rsid w:val="008F32B2"/>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8F32B2"/>
  </w:style>
  <w:style w:type="character" w:customStyle="1" w:styleId="NotedebasdepageCar">
    <w:name w:val="Note de bas de page Car"/>
    <w:aliases w:val="Car1 Car,Fußnotentextf Car,Fußnotentextr Car,Fußnotentext Char Car,Fußnote1 Char Car,Fußnote1 Char Char Char Car,Fußnote1 Char Char Car,Testo nota a piè di pagina Carattere Car,Footnote text Car,Footnote Text Char1 Car"/>
    <w:basedOn w:val="Policepardfaut"/>
    <w:link w:val="Notedebasdepage"/>
    <w:semiHidden/>
    <w:locked/>
    <w:rsid w:val="008F32B2"/>
    <w:rPr>
      <w:sz w:val="20"/>
      <w:szCs w:val="20"/>
      <w:lang w:val="en-GB"/>
    </w:rPr>
  </w:style>
  <w:style w:type="paragraph" w:styleId="Notedebasdepage">
    <w:name w:val="footnote text"/>
    <w:aliases w:val="Car1,Fußnotentextf,Fußnotentextr,Fußnotentext Char,Fußnote1 Char,Fußnote1 Char Char Char,Fußnote1 Char Char,Testo nota a piè di pagina Carattere,Footnote text,Testo nota a piè di pagina Carattere1 Carattere,Footnote Text Char1"/>
    <w:basedOn w:val="Normal"/>
    <w:link w:val="NotedebasdepageCar"/>
    <w:semiHidden/>
    <w:unhideWhenUsed/>
    <w:rsid w:val="008F32B2"/>
    <w:pPr>
      <w:spacing w:after="0" w:line="240" w:lineRule="auto"/>
    </w:pPr>
    <w:rPr>
      <w:sz w:val="20"/>
      <w:szCs w:val="20"/>
      <w:lang w:val="en-GB"/>
    </w:rPr>
  </w:style>
  <w:style w:type="character" w:customStyle="1" w:styleId="NotedebasdepageCar1">
    <w:name w:val="Note de bas de page Car1"/>
    <w:basedOn w:val="Policepardfaut"/>
    <w:uiPriority w:val="99"/>
    <w:semiHidden/>
    <w:rsid w:val="008F32B2"/>
    <w:rPr>
      <w:sz w:val="20"/>
      <w:szCs w:val="20"/>
    </w:rPr>
  </w:style>
  <w:style w:type="paragraph" w:styleId="Paragraphedeliste">
    <w:name w:val="List Paragraph"/>
    <w:basedOn w:val="Normal"/>
    <w:uiPriority w:val="34"/>
    <w:qFormat/>
    <w:rsid w:val="008F32B2"/>
    <w:pPr>
      <w:ind w:left="720"/>
      <w:contextualSpacing/>
    </w:pPr>
    <w:rPr>
      <w:lang w:val="en-GB"/>
    </w:rPr>
  </w:style>
  <w:style w:type="paragraph" w:customStyle="1" w:styleId="Application4">
    <w:name w:val="Application4"/>
    <w:basedOn w:val="Normal"/>
    <w:autoRedefine/>
    <w:rsid w:val="008F32B2"/>
    <w:pPr>
      <w:widowControl w:val="0"/>
      <w:tabs>
        <w:tab w:val="right" w:pos="8789"/>
      </w:tabs>
      <w:suppressAutoHyphens/>
      <w:spacing w:after="120" w:line="240" w:lineRule="auto"/>
      <w:jc w:val="both"/>
    </w:pPr>
    <w:rPr>
      <w:rFonts w:ascii="Garamond" w:eastAsia="Times New Roman" w:hAnsi="Garamond" w:cs="Times New Roman"/>
      <w:spacing w:val="-2"/>
      <w:sz w:val="24"/>
      <w:szCs w:val="24"/>
    </w:rPr>
  </w:style>
  <w:style w:type="character" w:styleId="Appelnotedebasdep">
    <w:name w:val="footnote reference"/>
    <w:aliases w:val="Footnote symbol,BVI fnr,BVI fnr Car Car,BVI fnr Car,BVI fnr Car Car Car Car,BVI fnr Car Car Car Car Char"/>
    <w:basedOn w:val="Policepardfaut"/>
    <w:link w:val="Char2"/>
    <w:unhideWhenUsed/>
    <w:rsid w:val="008F32B2"/>
    <w:rPr>
      <w:vertAlign w:val="superscript"/>
    </w:rPr>
  </w:style>
  <w:style w:type="paragraph" w:customStyle="1" w:styleId="Char2">
    <w:name w:val="Char2"/>
    <w:basedOn w:val="Normal"/>
    <w:link w:val="Appelnotedebasdep"/>
    <w:rsid w:val="008F32B2"/>
    <w:pPr>
      <w:spacing w:after="160" w:line="240" w:lineRule="exact"/>
    </w:pPr>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057220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9</Pages>
  <Words>1878</Words>
  <Characters>10705</Characters>
  <Application>Microsoft Office Word</Application>
  <DocSecurity>0</DocSecurity>
  <Lines>89</Lines>
  <Paragraphs>25</Paragraphs>
  <ScaleCrop>false</ScaleCrop>
  <HeadingPairs>
    <vt:vector size="2" baseType="variant">
      <vt:variant>
        <vt:lpstr>Titre</vt:lpstr>
      </vt:variant>
      <vt:variant>
        <vt:i4>1</vt:i4>
      </vt:variant>
    </vt:vector>
  </HeadingPairs>
  <TitlesOfParts>
    <vt:vector size="1" baseType="lpstr">
      <vt:lpstr/>
    </vt:vector>
  </TitlesOfParts>
  <Company>CONSEIL REGIONAL GUADELOUPE</Company>
  <LinksUpToDate>false</LinksUpToDate>
  <CharactersWithSpaces>12558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Marion BECMONT</dc:creator>
  <cp:keywords/>
  <dc:description/>
  <cp:lastModifiedBy>Marion BECMONT</cp:lastModifiedBy>
  <cp:revision>4</cp:revision>
  <dcterms:created xsi:type="dcterms:W3CDTF">2021-09-07T12:59:00Z</dcterms:created>
  <dcterms:modified xsi:type="dcterms:W3CDTF">2021-09-07T13:08:00Z</dcterms:modified>
</cp:coreProperties>
</file>